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от 01 июля 2025 года № 239</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E8561F" w:rsidRDefault="00E8561F" w:rsidP="006D6926">
      <w:pPr>
        <w:widowControl w:val="0"/>
        <w:spacing w:after="160" w:line="360" w:lineRule="auto"/>
        <w:ind w:right="-7" w:firstLine="567"/>
        <w:jc w:val="right"/>
        <w:rPr>
          <w:rFonts w:ascii="GHEA Grapalat" w:hAnsi="GHEA Grapalat"/>
          <w:i/>
          <w:u w:val="single"/>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723316">
        <w:rPr>
          <w:rFonts w:ascii="GHEA Grapalat" w:hAnsi="GHEA Grapalat"/>
          <w:i w:val="0"/>
          <w:sz w:val="24"/>
          <w:szCs w:val="24"/>
        </w:rPr>
        <w:t xml:space="preserve">Комиссии от </w:t>
      </w:r>
      <w:r w:rsidR="00511E81" w:rsidRPr="00511E81">
        <w:rPr>
          <w:rFonts w:ascii="GHEA Grapalat" w:hAnsi="GHEA Grapalat"/>
          <w:i w:val="0"/>
          <w:sz w:val="24"/>
          <w:szCs w:val="24"/>
        </w:rPr>
        <w:t xml:space="preserve">                   </w:t>
      </w:r>
      <w:r w:rsidR="00511E81">
        <w:rPr>
          <w:rFonts w:ascii="GHEA Grapalat" w:hAnsi="GHEA Grapalat"/>
          <w:i w:val="0"/>
          <w:sz w:val="24"/>
          <w:szCs w:val="24"/>
        </w:rPr>
        <w:t>"04</w:t>
      </w:r>
      <w:r w:rsidR="00723316">
        <w:rPr>
          <w:rFonts w:ascii="GHEA Grapalat" w:hAnsi="GHEA Grapalat"/>
          <w:i w:val="0"/>
          <w:sz w:val="24"/>
          <w:szCs w:val="24"/>
        </w:rPr>
        <w:t>" "11</w:t>
      </w:r>
      <w:r w:rsidRPr="009044F1">
        <w:rPr>
          <w:rFonts w:ascii="GHEA Grapalat" w:hAnsi="GHEA Grapalat"/>
          <w:i w:val="0"/>
          <w:sz w:val="24"/>
          <w:szCs w:val="24"/>
        </w:rPr>
        <w:t>" 20</w:t>
      </w:r>
      <w:r w:rsidR="00723316">
        <w:rPr>
          <w:rFonts w:ascii="GHEA Grapalat" w:hAnsi="GHEA Grapalat"/>
          <w:i w:val="0"/>
          <w:sz w:val="24"/>
          <w:szCs w:val="24"/>
          <w:lang w:val="hy-AM"/>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23316" w:rsidRPr="00723316">
        <w:rPr>
          <w:rFonts w:ascii="GHEA Grapalat" w:hAnsi="GHEA Grapalat"/>
          <w:i w:val="0"/>
          <w:sz w:val="24"/>
          <w:szCs w:val="24"/>
        </w:rPr>
        <w:t>VHG-GHAASHDB-25/01</w:t>
      </w:r>
    </w:p>
    <w:p w:rsidR="0091042F" w:rsidRPr="009044F1" w:rsidRDefault="0091042F" w:rsidP="00B46D58">
      <w:pPr>
        <w:pStyle w:val="a3"/>
        <w:widowControl w:val="0"/>
        <w:spacing w:after="160" w:line="240" w:lineRule="auto"/>
        <w:rPr>
          <w:rFonts w:ascii="GHEA Grapalat" w:hAnsi="GHEA Grapalat"/>
          <w:i w:val="0"/>
          <w:sz w:val="24"/>
          <w:szCs w:val="24"/>
        </w:rPr>
      </w:pPr>
    </w:p>
    <w:p w:rsidR="001F3964" w:rsidRDefault="00723316" w:rsidP="001F3964">
      <w:pPr>
        <w:pStyle w:val="a3"/>
        <w:widowControl w:val="0"/>
        <w:spacing w:after="160"/>
        <w:ind w:firstLine="0"/>
        <w:rPr>
          <w:rFonts w:ascii="GHEA Grapalat" w:hAnsi="GHEA Grapalat" w:cs="Sylfaen"/>
          <w:b/>
        </w:rPr>
      </w:pPr>
      <w:r>
        <w:rPr>
          <w:rFonts w:ascii="GHEA Grapalat" w:hAnsi="GHEA Grapalat"/>
          <w:i w:val="0"/>
          <w:sz w:val="24"/>
          <w:szCs w:val="24"/>
        </w:rPr>
        <w:t>Заказчик</w:t>
      </w:r>
      <w:r w:rsidRPr="00723316">
        <w:rPr>
          <w:rFonts w:ascii="GHEA Grapalat" w:hAnsi="GHEA Grapalat" w:cs="Sylfaen"/>
          <w:b/>
        </w:rPr>
        <w:t>«Ведийская общественная библиотека»</w:t>
      </w:r>
      <w:r w:rsidR="00642EFE" w:rsidRPr="009044F1">
        <w:rPr>
          <w:rFonts w:ascii="GHEA Grapalat" w:hAnsi="GHEA Grapalat"/>
          <w:i w:val="0"/>
          <w:sz w:val="24"/>
          <w:szCs w:val="24"/>
        </w:rPr>
        <w:t>, находящийся по адресу</w:t>
      </w:r>
      <w:r w:rsidR="001F3964" w:rsidRPr="001F3964">
        <w:rPr>
          <w:rFonts w:ascii="GHEA Grapalat" w:hAnsi="GHEA Grapalat"/>
          <w:i w:val="0"/>
          <w:sz w:val="24"/>
          <w:szCs w:val="24"/>
        </w:rPr>
        <w:t xml:space="preserve"> </w:t>
      </w:r>
      <w:r w:rsidR="001F3964" w:rsidRPr="00723316">
        <w:rPr>
          <w:rFonts w:ascii="GHEA Grapalat" w:hAnsi="GHEA Grapalat" w:cs="Sylfaen"/>
          <w:b/>
        </w:rPr>
        <w:t>ул. Пушкина, 14/1, г. Веди</w:t>
      </w:r>
      <w:r w:rsidR="001F3964">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1F3964" w:rsidRDefault="00A20B69" w:rsidP="001F3964">
      <w:pPr>
        <w:pStyle w:val="a3"/>
        <w:widowControl w:val="0"/>
        <w:spacing w:after="160"/>
        <w:ind w:firstLine="0"/>
        <w:rPr>
          <w:rFonts w:ascii="GHEA Grapalat" w:hAnsi="GHEA Grapalat" w:cs="Sylfaen"/>
          <w:b/>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1F3964" w:rsidRPr="001F3964">
        <w:rPr>
          <w:rFonts w:ascii="GHEA Grapalat" w:hAnsi="GHEA Grapalat"/>
          <w:i w:val="0"/>
          <w:sz w:val="24"/>
          <w:szCs w:val="24"/>
        </w:rPr>
        <w:t xml:space="preserve">текущие ремонтные работы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1F3964" w:rsidRDefault="00EF52E4" w:rsidP="001F3964">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1F3964">
        <w:rPr>
          <w:rFonts w:ascii="GHEA Grapalat" w:hAnsi="GHEA Grapalat"/>
          <w:i w:val="0"/>
          <w:spacing w:val="6"/>
          <w:sz w:val="24"/>
          <w:szCs w:val="24"/>
        </w:rPr>
        <w:t xml:space="preserve"> </w:t>
      </w:r>
      <w:r w:rsidR="001F3964" w:rsidRPr="00723316">
        <w:rPr>
          <w:rFonts w:ascii="GHEA Grapalat" w:hAnsi="GHEA Grapalat" w:cs="Sylfaen"/>
          <w:b/>
        </w:rPr>
        <w:t>ул. Пушкина, 14/1, г. Веди</w:t>
      </w:r>
      <w:r w:rsidR="001F3964" w:rsidRPr="001F3964">
        <w:rPr>
          <w:rFonts w:ascii="GHEA Grapalat" w:hAnsi="GHEA Grapalat"/>
          <w:i w:val="0"/>
          <w:spacing w:val="6"/>
          <w:sz w:val="24"/>
          <w:szCs w:val="24"/>
        </w:rPr>
        <w:t xml:space="preserve"> </w:t>
      </w:r>
      <w:r w:rsidR="001F3964">
        <w:rPr>
          <w:rFonts w:ascii="GHEA Grapalat" w:hAnsi="GHEA Grapalat"/>
          <w:i w:val="0"/>
          <w:sz w:val="24"/>
          <w:szCs w:val="24"/>
        </w:rPr>
        <w:t xml:space="preserve">в документарной форме, до </w:t>
      </w:r>
      <w:r w:rsidR="001F3964" w:rsidRPr="001F3964">
        <w:rPr>
          <w:rFonts w:ascii="GHEA Grapalat" w:hAnsi="GHEA Grapalat"/>
          <w:i w:val="0"/>
          <w:sz w:val="24"/>
          <w:szCs w:val="24"/>
        </w:rPr>
        <w:t xml:space="preserve">15.00 </w:t>
      </w:r>
      <w:r w:rsidR="001F3964">
        <w:rPr>
          <w:rFonts w:ascii="GHEA Grapalat" w:hAnsi="GHEA Grapalat"/>
          <w:i w:val="0"/>
          <w:sz w:val="24"/>
          <w:szCs w:val="24"/>
        </w:rPr>
        <w:t>часов 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Pr="001F3964" w:rsidRDefault="00EF52E4" w:rsidP="001F3964">
      <w:pPr>
        <w:pStyle w:val="a3"/>
        <w:widowControl w:val="0"/>
        <w:spacing w:after="160"/>
        <w:ind w:firstLine="0"/>
        <w:rPr>
          <w:rFonts w:ascii="GHEA Grapalat" w:hAnsi="GHEA Grapalat" w:cs="Sylfaen"/>
          <w:b/>
        </w:rPr>
      </w:pPr>
      <w:r w:rsidRPr="000F0CA8">
        <w:rPr>
          <w:rFonts w:ascii="GHEA Grapalat" w:hAnsi="GHEA Grapalat"/>
          <w:i w:val="0"/>
          <w:sz w:val="24"/>
          <w:szCs w:val="24"/>
        </w:rPr>
        <w:t>Вскрытие заявок будет проводитьс</w:t>
      </w:r>
      <w:r w:rsidR="001F3964">
        <w:rPr>
          <w:rFonts w:ascii="GHEA Grapalat" w:hAnsi="GHEA Grapalat"/>
          <w:i w:val="0"/>
          <w:sz w:val="24"/>
          <w:szCs w:val="24"/>
        </w:rPr>
        <w:t xml:space="preserve">я по адресу </w:t>
      </w:r>
      <w:r w:rsidR="001F3964" w:rsidRPr="00723316">
        <w:rPr>
          <w:rFonts w:ascii="GHEA Grapalat" w:hAnsi="GHEA Grapalat" w:cs="Sylfaen"/>
          <w:b/>
        </w:rPr>
        <w:t>ул. Пушкина, 14/1, г. Веди</w:t>
      </w:r>
      <w:r w:rsidR="001F3964">
        <w:rPr>
          <w:rFonts w:ascii="GHEA Grapalat" w:hAnsi="GHEA Grapalat"/>
          <w:i w:val="0"/>
          <w:sz w:val="24"/>
          <w:szCs w:val="24"/>
        </w:rPr>
        <w:t>, в 15.</w:t>
      </w:r>
      <w:r w:rsidR="001F3964" w:rsidRPr="001F3964">
        <w:rPr>
          <w:rFonts w:ascii="GHEA Grapalat" w:hAnsi="GHEA Grapalat"/>
          <w:i w:val="0"/>
          <w:sz w:val="24"/>
          <w:szCs w:val="24"/>
        </w:rPr>
        <w:t>00</w:t>
      </w:r>
      <w:r w:rsidR="001F3964">
        <w:rPr>
          <w:rFonts w:ascii="GHEA Grapalat" w:hAnsi="GHEA Grapalat"/>
          <w:i w:val="0"/>
          <w:sz w:val="24"/>
          <w:szCs w:val="24"/>
        </w:rPr>
        <w:t xml:space="preserve"> </w:t>
      </w:r>
      <w:r w:rsidR="00511E81" w:rsidRPr="00511E81">
        <w:rPr>
          <w:rFonts w:ascii="GHEA Grapalat" w:hAnsi="GHEA Grapalat"/>
          <w:i w:val="0"/>
          <w:sz w:val="24"/>
          <w:szCs w:val="24"/>
        </w:rPr>
        <w:t xml:space="preserve">           </w:t>
      </w:r>
      <w:r w:rsidR="001F3964">
        <w:rPr>
          <w:rFonts w:ascii="GHEA Grapalat" w:hAnsi="GHEA Grapalat"/>
          <w:i w:val="0"/>
          <w:sz w:val="24"/>
          <w:szCs w:val="24"/>
        </w:rPr>
        <w:t>"11" "11</w:t>
      </w:r>
      <w:r>
        <w:rPr>
          <w:rFonts w:ascii="GHEA Grapalat" w:hAnsi="GHEA Grapalat"/>
          <w:i w:val="0"/>
          <w:sz w:val="24"/>
          <w:szCs w:val="24"/>
        </w:rPr>
        <w:t>" "</w:t>
      </w:r>
      <w:r w:rsidR="001F3964" w:rsidRPr="001F3964">
        <w:rPr>
          <w:rFonts w:ascii="GHEA Grapalat" w:hAnsi="GHEA Grapalat"/>
          <w:i w:val="0"/>
          <w:sz w:val="24"/>
          <w:szCs w:val="24"/>
        </w:rPr>
        <w:t>2025</w:t>
      </w:r>
      <w:r>
        <w:rPr>
          <w:rFonts w:ascii="GHEA Grapalat" w:hAnsi="GHEA Grapalat"/>
          <w:i w:val="0"/>
          <w:sz w:val="24"/>
          <w:szCs w:val="24"/>
        </w:rPr>
        <w:t>год".</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5C586D" w:rsidRDefault="001F3964"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lang w:val="en-US"/>
        </w:rPr>
        <w:t>A</w:t>
      </w:r>
      <w:r w:rsidRPr="005C586D">
        <w:rPr>
          <w:rFonts w:ascii="GHEA Grapalat" w:hAnsi="GHEA Grapalat"/>
          <w:i w:val="0"/>
          <w:sz w:val="24"/>
          <w:szCs w:val="24"/>
        </w:rPr>
        <w:t>.</w:t>
      </w:r>
      <w:r>
        <w:rPr>
          <w:rFonts w:ascii="GHEA Grapalat" w:hAnsi="GHEA Grapalat"/>
          <w:i w:val="0"/>
          <w:sz w:val="24"/>
          <w:szCs w:val="24"/>
          <w:lang w:val="en-US"/>
        </w:rPr>
        <w:t>Akopyan</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1F3964" w:rsidRDefault="00754697" w:rsidP="001F3964">
      <w:pPr>
        <w:pStyle w:val="a3"/>
        <w:widowControl w:val="0"/>
        <w:spacing w:after="160"/>
        <w:ind w:firstLine="0"/>
        <w:rPr>
          <w:rFonts w:ascii="GHEA Grapalat" w:hAnsi="GHEA Grapalat" w:cs="Sylfaen"/>
          <w:b/>
        </w:rPr>
      </w:pPr>
      <w:r w:rsidRPr="009044F1">
        <w:rPr>
          <w:rFonts w:ascii="GHEA Grapalat" w:hAnsi="GHEA Grapalat"/>
          <w:i w:val="0"/>
          <w:sz w:val="24"/>
          <w:szCs w:val="24"/>
        </w:rPr>
        <w:t>Телефон</w:t>
      </w:r>
      <w:r w:rsidR="00723316">
        <w:rPr>
          <w:rFonts w:ascii="GHEA Grapalat" w:hAnsi="GHEA Grapalat"/>
          <w:i w:val="0"/>
          <w:sz w:val="24"/>
          <w:szCs w:val="24"/>
        </w:rPr>
        <w:t xml:space="preserve"> </w:t>
      </w:r>
      <w:r w:rsidR="00723316" w:rsidRPr="00723316">
        <w:rPr>
          <w:rFonts w:ascii="GHEA Grapalat" w:hAnsi="GHEA Grapalat" w:cs="Sylfaen"/>
          <w:b/>
        </w:rPr>
        <w:t>Тел.: (060)88-11-11 (доб. 036)</w:t>
      </w:r>
    </w:p>
    <w:p w:rsidR="00754697" w:rsidRDefault="00754697" w:rsidP="00723316">
      <w:pPr>
        <w:pStyle w:val="a3"/>
        <w:widowControl w:val="0"/>
        <w:spacing w:after="160" w:line="240" w:lineRule="auto"/>
        <w:ind w:firstLine="0"/>
        <w:rPr>
          <w:rFonts w:ascii="GHEA Grapalat" w:hAnsi="GHEA Grapalat" w:cs="Sylfaen"/>
          <w:b/>
        </w:rPr>
      </w:pPr>
      <w:r w:rsidRPr="009044F1">
        <w:rPr>
          <w:rFonts w:ascii="GHEA Grapalat" w:hAnsi="GHEA Grapalat"/>
          <w:i w:val="0"/>
          <w:sz w:val="24"/>
          <w:szCs w:val="24"/>
        </w:rPr>
        <w:t>Элек</w:t>
      </w:r>
      <w:r w:rsidR="00723316">
        <w:rPr>
          <w:rFonts w:ascii="GHEA Grapalat" w:hAnsi="GHEA Grapalat"/>
          <w:i w:val="0"/>
          <w:sz w:val="24"/>
          <w:szCs w:val="24"/>
        </w:rPr>
        <w:t xml:space="preserve">тронная почта </w:t>
      </w:r>
      <w:hyperlink r:id="rId8" w:history="1">
        <w:r w:rsidR="00723316" w:rsidRPr="00AB3F59">
          <w:rPr>
            <w:rStyle w:val="a9"/>
            <w:rFonts w:ascii="GHEA Grapalat" w:hAnsi="GHEA Grapalat" w:cs="Sylfaen"/>
            <w:b/>
          </w:rPr>
          <w:t>vedigradaran@mail.ru</w:t>
        </w:r>
      </w:hyperlink>
    </w:p>
    <w:p w:rsidR="00723316" w:rsidRPr="00723316" w:rsidRDefault="00723316" w:rsidP="00723316">
      <w:pPr>
        <w:pStyle w:val="a3"/>
        <w:widowControl w:val="0"/>
        <w:spacing w:after="160"/>
        <w:ind w:firstLine="0"/>
        <w:rPr>
          <w:rFonts w:ascii="GHEA Grapalat" w:hAnsi="GHEA Grapalat" w:cs="Sylfaen"/>
          <w:b/>
        </w:rPr>
      </w:pPr>
      <w:r>
        <w:rPr>
          <w:rFonts w:ascii="GHEA Grapalat" w:hAnsi="GHEA Grapalat"/>
          <w:i w:val="0"/>
          <w:sz w:val="24"/>
          <w:szCs w:val="24"/>
        </w:rPr>
        <w:t xml:space="preserve">Заказчик </w:t>
      </w:r>
      <w:r w:rsidRPr="00723316">
        <w:rPr>
          <w:rFonts w:ascii="GHEA Grapalat" w:hAnsi="GHEA Grapalat" w:cs="Sylfaen"/>
          <w:b/>
        </w:rPr>
        <w:t>«Ведийская общественная библиотека»</w:t>
      </w: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p>
    <w:p w:rsidR="00723316" w:rsidRDefault="00723316" w:rsidP="00B46D58">
      <w:pPr>
        <w:pStyle w:val="a3"/>
        <w:widowControl w:val="0"/>
        <w:spacing w:after="160" w:line="240" w:lineRule="auto"/>
        <w:ind w:left="3969" w:firstLine="0"/>
        <w:rPr>
          <w:rFonts w:ascii="GHEA Grapalat" w:hAnsi="GHEA Grapalat"/>
          <w:i w:val="0"/>
          <w:sz w:val="16"/>
          <w:szCs w:val="16"/>
          <w:lang w:val="hy-AM"/>
        </w:rPr>
      </w:pPr>
    </w:p>
    <w:p w:rsidR="00723316" w:rsidRDefault="00723316" w:rsidP="00B46D58">
      <w:pPr>
        <w:pStyle w:val="a3"/>
        <w:widowControl w:val="0"/>
        <w:spacing w:after="160" w:line="240" w:lineRule="auto"/>
        <w:ind w:left="3969" w:firstLine="0"/>
        <w:rPr>
          <w:rFonts w:ascii="GHEA Grapalat" w:hAnsi="GHEA Grapalat"/>
          <w:i w:val="0"/>
          <w:sz w:val="16"/>
          <w:szCs w:val="16"/>
          <w:lang w:val="hy-AM"/>
        </w:rPr>
      </w:pPr>
    </w:p>
    <w:p w:rsidR="00723316" w:rsidRDefault="00723316" w:rsidP="00B46D58">
      <w:pPr>
        <w:pStyle w:val="a3"/>
        <w:widowControl w:val="0"/>
        <w:spacing w:after="160" w:line="240" w:lineRule="auto"/>
        <w:ind w:left="3969" w:firstLine="0"/>
        <w:rPr>
          <w:rFonts w:ascii="GHEA Grapalat" w:hAnsi="GHEA Grapalat"/>
          <w:i w:val="0"/>
          <w:sz w:val="16"/>
          <w:szCs w:val="16"/>
          <w:lang w:val="hy-AM"/>
        </w:rPr>
      </w:pPr>
    </w:p>
    <w:p w:rsidR="00723316" w:rsidRDefault="00723316" w:rsidP="00B46D58">
      <w:pPr>
        <w:pStyle w:val="a3"/>
        <w:widowControl w:val="0"/>
        <w:spacing w:after="160" w:line="240" w:lineRule="auto"/>
        <w:ind w:left="3969" w:firstLine="0"/>
        <w:rPr>
          <w:rFonts w:ascii="GHEA Grapalat" w:hAnsi="GHEA Grapalat"/>
          <w:i w:val="0"/>
          <w:sz w:val="16"/>
          <w:szCs w:val="16"/>
          <w:lang w:val="hy-AM"/>
        </w:rPr>
      </w:pPr>
    </w:p>
    <w:p w:rsidR="00723316" w:rsidRDefault="00723316" w:rsidP="00B46D58">
      <w:pPr>
        <w:pStyle w:val="a3"/>
        <w:widowControl w:val="0"/>
        <w:spacing w:after="160" w:line="240" w:lineRule="auto"/>
        <w:ind w:left="3969" w:firstLine="0"/>
        <w:rPr>
          <w:rFonts w:ascii="GHEA Grapalat" w:hAnsi="GHEA Grapalat"/>
          <w:i w:val="0"/>
          <w:sz w:val="16"/>
          <w:szCs w:val="16"/>
          <w:lang w:val="hy-AM"/>
        </w:rPr>
      </w:pPr>
    </w:p>
    <w:p w:rsidR="00915A97" w:rsidRPr="00D5443D" w:rsidRDefault="00915A97" w:rsidP="00723316">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1F3964">
        <w:rPr>
          <w:rFonts w:ascii="GHEA Grapalat" w:hAnsi="GHEA Grapalat"/>
          <w:i/>
        </w:rPr>
        <w:t>VHG-GHAASHDB-25/01</w:t>
      </w:r>
      <w:r w:rsidR="001B32D9" w:rsidRPr="001B32D9">
        <w:rPr>
          <w:rFonts w:ascii="GHEA Grapalat" w:hAnsi="GHEA Grapalat" w:cs="Times Armenian"/>
          <w:i/>
        </w:rPr>
        <w:br/>
      </w:r>
      <w:r w:rsidR="00A46F92">
        <w:rPr>
          <w:rFonts w:ascii="GHEA Grapalat" w:hAnsi="GHEA Grapalat"/>
          <w:i/>
        </w:rPr>
        <w:t xml:space="preserve">№ </w:t>
      </w:r>
      <w:r w:rsidR="001F3964">
        <w:rPr>
          <w:rFonts w:ascii="GHEA Grapalat" w:hAnsi="GHEA Grapalat"/>
          <w:i/>
        </w:rPr>
        <w:t>1 от 4.</w:t>
      </w:r>
      <w:r w:rsidR="001F3964" w:rsidRPr="001F3964">
        <w:rPr>
          <w:rFonts w:ascii="GHEA Grapalat" w:hAnsi="GHEA Grapalat"/>
          <w:i/>
        </w:rPr>
        <w:t>11</w:t>
      </w:r>
      <w:r w:rsidR="00096865" w:rsidRPr="009044F1">
        <w:rPr>
          <w:rFonts w:ascii="GHEA Grapalat" w:hAnsi="GHEA Grapalat"/>
          <w:i/>
        </w:rPr>
        <w:t xml:space="preserve"> 20</w:t>
      </w:r>
      <w:r w:rsidR="001F3964" w:rsidRPr="001F3964">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511E81" w:rsidP="00B46D58">
      <w:pPr>
        <w:pStyle w:val="aa"/>
        <w:widowControl w:val="0"/>
        <w:spacing w:after="160"/>
        <w:ind w:right="-7" w:firstLine="567"/>
        <w:jc w:val="center"/>
        <w:rPr>
          <w:rFonts w:ascii="GHEA Grapalat" w:hAnsi="GHEA Grapalat"/>
        </w:rPr>
      </w:pPr>
      <w:r w:rsidRPr="005C586D">
        <w:rPr>
          <w:rFonts w:ascii="GHEA Grapalat" w:hAnsi="GHEA Grapalat"/>
          <w:i/>
        </w:rPr>
        <w:t xml:space="preserve">  </w:t>
      </w:r>
      <w:r w:rsidRPr="00723316">
        <w:rPr>
          <w:rFonts w:ascii="GHEA Grapalat" w:hAnsi="GHEA Grapalat" w:cs="Sylfaen"/>
          <w:b/>
        </w:rPr>
        <w:t>«Ведийская общественная библиотека»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511E81" w:rsidRPr="00511E81">
        <w:rPr>
          <w:rFonts w:ascii="GHEA Grapalat" w:hAnsi="GHEA Grapalat"/>
        </w:rPr>
        <w:t>текущие ремонтные работы</w:t>
      </w:r>
      <w:r w:rsidRPr="009044F1">
        <w:rPr>
          <w:rFonts w:ascii="GHEA Grapalat" w:hAnsi="GHEA Grapalat"/>
        </w:rPr>
        <w:t xml:space="preserve">" ДЛЯ НУЖД </w:t>
      </w:r>
      <w:r w:rsidR="00511E81" w:rsidRPr="00723316">
        <w:rPr>
          <w:rFonts w:ascii="GHEA Grapalat" w:hAnsi="GHEA Grapalat" w:cs="Sylfaen"/>
          <w:b/>
        </w:rPr>
        <w:t>«Ведийская общественная библиотека»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5C586D" w:rsidRDefault="00511E81" w:rsidP="005C586D">
      <w:pPr>
        <w:pStyle w:val="aa"/>
        <w:widowControl w:val="0"/>
        <w:spacing w:after="160"/>
        <w:ind w:right="-7" w:firstLine="567"/>
        <w:jc w:val="center"/>
        <w:rPr>
          <w:rFonts w:ascii="GHEA Grapalat" w:hAnsi="GHEA Grapalat"/>
        </w:rPr>
      </w:pPr>
      <w:r w:rsidRPr="00511E81">
        <w:rPr>
          <w:rFonts w:ascii="GHEA Grapalat" w:hAnsi="GHEA Grapalat"/>
        </w:rPr>
        <w:t>текущие ремонтные работы</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5C586D" w:rsidRPr="005C586D">
        <w:rPr>
          <w:rFonts w:ascii="GHEA Grapalat" w:hAnsi="GHEA Grapalat"/>
          <w:i/>
        </w:rPr>
        <w:t xml:space="preserve">  </w:t>
      </w:r>
      <w:r w:rsidR="005C586D" w:rsidRPr="00723316">
        <w:rPr>
          <w:rFonts w:ascii="GHEA Grapalat" w:hAnsi="GHEA Grapalat" w:cs="Sylfaen"/>
          <w:b/>
        </w:rPr>
        <w:t>«Ведийская общественная библиотека»</w:t>
      </w:r>
      <w:r w:rsidR="005C586D">
        <w:rPr>
          <w:rFonts w:ascii="GHEA Grapalat" w:hAnsi="GHEA Grapalat" w:cs="Sylfaen"/>
          <w:b/>
        </w:rPr>
        <w:t xml:space="preserve">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5C586D"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w:t>
      </w:r>
      <w:r w:rsidR="005C586D">
        <w:rPr>
          <w:rFonts w:ascii="GHEA Grapalat" w:hAnsi="GHEA Grapalat"/>
          <w:spacing w:val="-6"/>
        </w:rPr>
        <w:t xml:space="preserve">урсе, проводимом под кодом </w:t>
      </w:r>
      <w:r w:rsidR="005C586D">
        <w:rPr>
          <w:rFonts w:ascii="GHEA Grapalat" w:hAnsi="GHEA Grapalat"/>
          <w:b/>
        </w:rPr>
        <w:t>VHG-GHAASHDB-25/01</w:t>
      </w:r>
      <w:r w:rsidR="005C586D"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w:t>
      </w:r>
      <w:r w:rsidR="00511E81">
        <w:rPr>
          <w:rFonts w:ascii="GHEA Grapalat" w:hAnsi="GHEA Grapalat"/>
          <w:i w:val="0"/>
          <w:sz w:val="24"/>
          <w:szCs w:val="24"/>
        </w:rPr>
        <w:t>ированы в лоты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5C586D" w:rsidRPr="005C586D" w:rsidRDefault="005C586D" w:rsidP="005C586D">
            <w:pPr>
              <w:jc w:val="center"/>
              <w:rPr>
                <w:rFonts w:ascii="GHEA Grapalat" w:hAnsi="GHEA Grapalat" w:cs="Calibri"/>
                <w:b/>
                <w:bCs/>
                <w:sz w:val="20"/>
                <w:szCs w:val="20"/>
                <w:lang w:val="en-US" w:eastAsia="en-US" w:bidi="ar-SA"/>
              </w:rPr>
            </w:pPr>
            <w:r w:rsidRPr="005C586D">
              <w:rPr>
                <w:rFonts w:ascii="GHEA Grapalat" w:hAnsi="GHEA Grapalat" w:cs="Calibri"/>
                <w:b/>
                <w:bCs/>
                <w:sz w:val="20"/>
                <w:szCs w:val="20"/>
                <w:lang w:val="en-US" w:eastAsia="en-US" w:bidi="ar-SA"/>
              </w:rPr>
              <w:t xml:space="preserve">4 996,611  </w:t>
            </w:r>
          </w:p>
          <w:p w:rsidR="00FC4AC0" w:rsidRPr="009044F1" w:rsidRDefault="00FC4AC0" w:rsidP="00FC4AC0">
            <w:pPr>
              <w:pStyle w:val="23"/>
              <w:widowControl w:val="0"/>
              <w:spacing w:after="120" w:line="240" w:lineRule="auto"/>
              <w:ind w:firstLine="0"/>
              <w:jc w:val="center"/>
              <w:rPr>
                <w:rFonts w:ascii="GHEA Grapalat" w:hAnsi="GHEA Grapalat"/>
                <w:sz w:val="24"/>
                <w:szCs w:val="24"/>
              </w:rPr>
            </w:pPr>
          </w:p>
        </w:tc>
        <w:tc>
          <w:tcPr>
            <w:tcW w:w="6601" w:type="dxa"/>
            <w:vAlign w:val="center"/>
          </w:tcPr>
          <w:p w:rsidR="00FC4AC0" w:rsidRPr="009044F1" w:rsidRDefault="00511E81" w:rsidP="00B46D58">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u w:val="single"/>
              </w:rPr>
              <w:t>"</w:t>
            </w:r>
            <w:r w:rsidRPr="00511E81">
              <w:rPr>
                <w:rFonts w:ascii="GHEA Grapalat" w:hAnsi="GHEA Grapalat"/>
                <w:sz w:val="24"/>
                <w:szCs w:val="24"/>
                <w:u w:val="single"/>
              </w:rPr>
              <w:t>текущие ремонтные работы</w:t>
            </w:r>
            <w:r w:rsidR="00FC4AC0" w:rsidRPr="009044F1">
              <w:rPr>
                <w:rFonts w:ascii="GHEA Grapalat" w:hAnsi="GHEA Grapalat"/>
                <w:sz w:val="24"/>
                <w:szCs w:val="24"/>
                <w:u w:val="single"/>
              </w:rPr>
              <w:t>"</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511E81" w:rsidRDefault="005C586D" w:rsidP="00511E81">
      <w:pPr>
        <w:pStyle w:val="a3"/>
        <w:widowControl w:val="0"/>
        <w:spacing w:after="160"/>
        <w:ind w:firstLine="0"/>
        <w:rPr>
          <w:rFonts w:ascii="GHEA Grapalat" w:hAnsi="GHEA Grapalat" w:cs="Sylfaen"/>
          <w:b/>
        </w:rPr>
      </w:pPr>
      <w:r>
        <w:rPr>
          <w:rFonts w:ascii="GHEA Grapalat" w:hAnsi="GHEA Grapalat"/>
          <w:sz w:val="24"/>
          <w:szCs w:val="24"/>
        </w:rPr>
        <w:t xml:space="preserve">   </w:t>
      </w:r>
      <w:r w:rsidR="00511E81">
        <w:rPr>
          <w:rFonts w:ascii="GHEA Grapalat" w:hAnsi="GHEA Grapalat"/>
          <w:sz w:val="24"/>
          <w:szCs w:val="24"/>
        </w:rPr>
        <w:t>4.2.</w:t>
      </w:r>
      <w:r w:rsidR="00BA4929">
        <w:rPr>
          <w:rFonts w:ascii="GHEA Grapalat" w:hAnsi="GHEA Grapalat"/>
          <w:sz w:val="24"/>
          <w:szCs w:val="24"/>
        </w:rPr>
        <w:t>Заявки на процедуру необходимо подать в комиссию по адресу "</w:t>
      </w:r>
      <w:r w:rsidR="00511E81" w:rsidRPr="00511E81">
        <w:rPr>
          <w:rFonts w:ascii="GHEA Grapalat" w:hAnsi="GHEA Grapalat" w:cs="Sylfaen"/>
          <w:b/>
        </w:rPr>
        <w:t xml:space="preserve"> </w:t>
      </w:r>
      <w:r w:rsidR="00511E81" w:rsidRPr="00723316">
        <w:rPr>
          <w:rFonts w:ascii="GHEA Grapalat" w:hAnsi="GHEA Grapalat" w:cs="Sylfaen"/>
          <w:b/>
        </w:rPr>
        <w:t>ул. Пушкина, 14/1, г. Веди</w:t>
      </w:r>
      <w:r w:rsidR="00BA4929">
        <w:rPr>
          <w:rFonts w:ascii="GHEA Grapalat" w:hAnsi="GHEA Grapalat"/>
          <w:sz w:val="24"/>
          <w:szCs w:val="24"/>
        </w:rPr>
        <w:t xml:space="preserve"> не позднее, чем "</w:t>
      </w:r>
      <w:r w:rsidR="00511E81" w:rsidRPr="00511E81">
        <w:rPr>
          <w:rFonts w:ascii="GHEA Grapalat" w:hAnsi="GHEA Grapalat"/>
          <w:sz w:val="24"/>
          <w:szCs w:val="24"/>
        </w:rPr>
        <w:t>15.00</w:t>
      </w:r>
      <w:r w:rsidR="00511E81">
        <w:rPr>
          <w:rFonts w:ascii="GHEA Grapalat" w:hAnsi="GHEA Grapalat"/>
          <w:sz w:val="24"/>
          <w:szCs w:val="24"/>
        </w:rPr>
        <w:t>" часов 7</w:t>
      </w:r>
      <w:r w:rsidR="00BA4929">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11E81">
        <w:rPr>
          <w:rFonts w:ascii="GHEA Grapalat" w:hAnsi="GHEA Grapalat"/>
          <w:sz w:val="22"/>
          <w:szCs w:val="22"/>
          <w:vertAlign w:val="subscript"/>
          <w:lang w:val="en-US"/>
        </w:rPr>
        <w:t>A</w:t>
      </w:r>
      <w:r w:rsidR="00511E81" w:rsidRPr="00511E81">
        <w:rPr>
          <w:rFonts w:ascii="GHEA Grapalat" w:hAnsi="GHEA Grapalat"/>
          <w:sz w:val="22"/>
          <w:szCs w:val="22"/>
          <w:vertAlign w:val="subscript"/>
        </w:rPr>
        <w:t>.</w:t>
      </w:r>
      <w:r w:rsidR="00511E81">
        <w:rPr>
          <w:rFonts w:ascii="GHEA Grapalat" w:hAnsi="GHEA Grapalat"/>
          <w:sz w:val="22"/>
          <w:szCs w:val="22"/>
          <w:vertAlign w:val="subscript"/>
          <w:lang w:val="en-US"/>
        </w:rPr>
        <w:t>Akopyan</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af6"/>
          <w:rFonts w:ascii="GHEA Grapalat" w:hAnsi="GHEA Grapalat"/>
          <w:sz w:val="24"/>
          <w:szCs w:val="24"/>
          <w:lang w:val="ru-RU"/>
        </w:rPr>
        <w:footnoteReference w:customMarkFollows="1" w:id="6"/>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представить копию договора о совместной деятельности, если </w:t>
      </w:r>
      <w:r w:rsidR="003E3FD0" w:rsidRPr="009044F1">
        <w:rPr>
          <w:rFonts w:ascii="GHEA Grapalat" w:hAnsi="GHEA Grapalat"/>
          <w:sz w:val="24"/>
          <w:szCs w:val="24"/>
        </w:rPr>
        <w:lastRenderedPageBreak/>
        <w:t>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lastRenderedPageBreak/>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511E81">
        <w:rPr>
          <w:rFonts w:ascii="GHEA Grapalat" w:hAnsi="GHEA Grapalat"/>
          <w:sz w:val="24"/>
          <w:szCs w:val="24"/>
        </w:rPr>
        <w:t>на 7"-ый день в "15.</w:t>
      </w:r>
      <w:r w:rsidR="00511E81" w:rsidRPr="00511E81">
        <w:rPr>
          <w:rFonts w:ascii="GHEA Grapalat" w:hAnsi="GHEA Grapalat"/>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sidR="00511E81">
        <w:rPr>
          <w:rFonts w:ascii="GHEA Grapalat" w:hAnsi="GHEA Grapalat"/>
          <w:i w:val="0"/>
          <w:sz w:val="24"/>
          <w:szCs w:val="24"/>
        </w:rPr>
        <w:t>мом Республики Армения по курсу</w:t>
      </w:r>
      <w:r w:rsidR="00511E81" w:rsidRPr="00511E81">
        <w:rPr>
          <w:rFonts w:ascii="GHEA Grapalat" w:hAnsi="GHEA Grapalat"/>
          <w:i w:val="0"/>
          <w:sz w:val="24"/>
          <w:szCs w:val="24"/>
        </w:rPr>
        <w:t>, установленному Центральным банком Республики Армения на день объявления тендера.</w:t>
      </w:r>
      <w:r w:rsidR="00E13F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 xml:space="preserve">уполномоченный орган на основании мотивированного решения </w:t>
      </w:r>
      <w:r w:rsidR="00875295" w:rsidRPr="00110330">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w:t>
      </w:r>
      <w:r w:rsidR="00904B1C" w:rsidRPr="00EB2758">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 xml:space="preserve">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w:t>
      </w:r>
      <w:r w:rsidR="008A3CE7" w:rsidRPr="003B6812">
        <w:rPr>
          <w:rFonts w:ascii="GHEA Grapalat" w:hAnsi="GHEA Grapalat"/>
        </w:rPr>
        <w:lastRenderedPageBreak/>
        <w:t>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1"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9"/>
        <w:t>12</w:t>
      </w:r>
      <w:r w:rsidR="00A6609C" w:rsidRPr="0027573B">
        <w:rPr>
          <w:rFonts w:ascii="GHEA Grapalat" w:hAnsi="GHEA Grapalat"/>
        </w:rPr>
        <w:t xml:space="preserve"> </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w:t>
      </w:r>
      <w:r w:rsidR="0076763C" w:rsidRPr="009044F1">
        <w:rPr>
          <w:rFonts w:ascii="GHEA Grapalat" w:hAnsi="GHEA Grapalat"/>
        </w:rPr>
        <w:lastRenderedPageBreak/>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4"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9044F1">
        <w:rPr>
          <w:rFonts w:ascii="GHEA Grapalat" w:hAnsi="GHEA Grapalat"/>
        </w:rPr>
        <w:lastRenderedPageBreak/>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2"/>
        <w:t>15</w:t>
      </w:r>
    </w:p>
    <w:p w:rsidR="005C586D"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5" w:author="Vardan" w:date="2020-06-03T18:32:00Z">
        <w:r w:rsidR="002C0665" w:rsidDel="00C14716">
          <w:rPr>
            <w:rFonts w:ascii="GHEA Grapalat" w:hAnsi="GHEA Grapalat"/>
          </w:rPr>
          <w:delText>,</w:delText>
        </w:r>
      </w:del>
      <w:ins w:id="6"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w:t>
      </w:r>
      <w:r w:rsidR="00BF154A" w:rsidRPr="00DC5D72">
        <w:rPr>
          <w:rFonts w:ascii="GHEA Grapalat" w:hAnsi="GHEA Grapalat"/>
          <w:sz w:val="24"/>
          <w:szCs w:val="24"/>
        </w:rPr>
        <w:lastRenderedPageBreak/>
        <w:t xml:space="preserve">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13"/>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5C586D">
        <w:rPr>
          <w:rFonts w:ascii="GHEA Grapalat" w:hAnsi="GHEA Grapalat"/>
        </w:rPr>
        <w:t>игинала) и копий в 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7" w:author="Inesa Kocharyan" w:date="2024-02-12T14:54:00Z"/>
          <w:rFonts w:ascii="GHEA Grapalat" w:hAnsi="GHEA Grapalat"/>
          <w:b/>
        </w:rPr>
      </w:pPr>
      <w:ins w:id="8"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C586D">
        <w:rPr>
          <w:rFonts w:ascii="GHEA Grapalat" w:hAnsi="GHEA Grapalat"/>
          <w:b/>
          <w:sz w:val="24"/>
          <w:szCs w:val="24"/>
        </w:rPr>
        <w:t>VHG-GHAASHDB-25/01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1F3964">
        <w:rPr>
          <w:rFonts w:ascii="GHEA Grapalat" w:hAnsi="GHEA Grapalat"/>
        </w:rPr>
        <w:t>VHG-GHAASHDB-25/01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1F3964">
        <w:rPr>
          <w:rFonts w:ascii="GHEA Grapalat" w:hAnsi="GHEA Grapalat"/>
        </w:rPr>
        <w:t>VHG-GHAASHDB-25/01</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1F3964">
        <w:rPr>
          <w:rFonts w:ascii="GHEA Grapalat" w:hAnsi="GHEA Grapalat"/>
        </w:rPr>
        <w:t>VHG-GHAASHDB-25/01</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4"/>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9" w:author="Inesa Kocharyan" w:date="2024-02-09T17:00:00Z"/>
          <w:rFonts w:ascii="GHEA Grapalat" w:hAnsi="GHEA Grapalat"/>
        </w:rPr>
      </w:pPr>
    </w:p>
    <w:p w:rsidR="00923711" w:rsidDel="00DB151B" w:rsidRDefault="00923711">
      <w:pPr>
        <w:rPr>
          <w:del w:id="10" w:author="Inesa Kocharyan" w:date="2024-02-09T17:00:00Z"/>
          <w:rFonts w:ascii="GHEA Grapalat" w:hAnsi="GHEA Grapalat"/>
        </w:rPr>
      </w:pPr>
    </w:p>
    <w:p w:rsidR="00110534" w:rsidRDefault="00F36AD3" w:rsidP="00B46D58">
      <w:pPr>
        <w:jc w:val="both"/>
        <w:rPr>
          <w:rFonts w:ascii="GHEA Grapalat" w:hAnsi="GHEA Grapalat"/>
        </w:rPr>
      </w:pPr>
      <w:del w:id="11"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F3964">
        <w:rPr>
          <w:rFonts w:ascii="GHEA Grapalat" w:hAnsi="GHEA Grapalat"/>
          <w:b/>
          <w:sz w:val="24"/>
          <w:szCs w:val="24"/>
        </w:rPr>
        <w:t>VHG-GHAASHDB-25/01</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2"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1F3964">
        <w:rPr>
          <w:rFonts w:ascii="GHEA Grapalat" w:hAnsi="GHEA Grapalat"/>
        </w:rPr>
        <w:t>VHG-GHAASHDB-25/01</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C586D">
        <w:rPr>
          <w:rFonts w:ascii="GHEA Grapalat" w:hAnsi="GHEA Grapalat"/>
          <w:b/>
          <w:sz w:val="24"/>
          <w:szCs w:val="24"/>
        </w:rPr>
        <w:t>VHG-GHAASHDB-25/01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370A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3370A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370A0"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3370A0"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3370A0"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3370A0"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F3964">
        <w:rPr>
          <w:rFonts w:ascii="GHEA Grapalat" w:hAnsi="GHEA Grapalat"/>
          <w:b/>
          <w:sz w:val="24"/>
          <w:szCs w:val="24"/>
        </w:rPr>
        <w:t>VHG-GHAASHDB-25/01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F3964">
        <w:rPr>
          <w:rFonts w:ascii="GHEA Grapalat" w:hAnsi="GHEA Grapalat"/>
          <w:spacing w:val="-6"/>
        </w:rPr>
        <w:t>VHG-GHAASHDB-25/01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1F3964" w:rsidRPr="001F3964" w:rsidRDefault="009F4D9F" w:rsidP="001F3964">
      <w:pPr>
        <w:rPr>
          <w:rFonts w:ascii="GHEA Grapalat" w:hAnsi="GHEA Grapalat"/>
          <w:b/>
        </w:rPr>
      </w:pPr>
      <w:r>
        <w:rPr>
          <w:rFonts w:ascii="GHEA Grapalat" w:hAnsi="GHEA Grapalat"/>
          <w:b/>
        </w:rPr>
        <w:br w:type="page"/>
      </w:r>
    </w:p>
    <w:p w:rsidR="001F3964" w:rsidRPr="00B138F3" w:rsidRDefault="001F3964" w:rsidP="001F3964">
      <w:pPr>
        <w:widowControl w:val="0"/>
        <w:spacing w:after="160"/>
        <w:ind w:right="565"/>
        <w:rPr>
          <w:rFonts w:ascii="GHEA Grapalat" w:hAnsi="GHEA Grapalat"/>
          <w:b/>
        </w:rPr>
      </w:pPr>
    </w:p>
    <w:p w:rsidR="00A21DA8" w:rsidRDefault="00A21DA8">
      <w:pPr>
        <w:rPr>
          <w:ins w:id="14" w:author="Vardan" w:date="2020-06-03T18:36:00Z"/>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F3964">
        <w:rPr>
          <w:rFonts w:ascii="GHEA Grapalat" w:hAnsi="GHEA Grapalat"/>
          <w:i/>
          <w:sz w:val="22"/>
          <w:szCs w:val="22"/>
        </w:rPr>
        <w:t>VHG-GHAASHDB-25/01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5C586D" w:rsidRDefault="003D2FE2" w:rsidP="005C586D">
      <w:pPr>
        <w:pStyle w:val="a3"/>
        <w:widowControl w:val="0"/>
        <w:spacing w:after="160"/>
        <w:ind w:firstLine="0"/>
        <w:rPr>
          <w:rFonts w:ascii="GHEA Grapalat" w:hAnsi="GHEA Grapalat" w:cs="Sylfaen"/>
          <w:b/>
        </w:rPr>
      </w:pPr>
      <w:r w:rsidRPr="00B138F3">
        <w:rPr>
          <w:rFonts w:ascii="GHEA Grapalat" w:hAnsi="GHEA Grapalat"/>
          <w:sz w:val="22"/>
          <w:szCs w:val="22"/>
        </w:rPr>
        <w:t>1</w:t>
      </w:r>
      <w:r w:rsidR="005C586D">
        <w:rPr>
          <w:rFonts w:ascii="GHEA Grapalat" w:hAnsi="GHEA Grapalat"/>
          <w:spacing w:val="-6"/>
          <w:sz w:val="22"/>
          <w:szCs w:val="22"/>
        </w:rPr>
        <w:t>.1.</w:t>
      </w:r>
      <w:r w:rsidRPr="00B138F3">
        <w:rPr>
          <w:rFonts w:ascii="GHEA Grapalat" w:hAnsi="GHEA Grapalat"/>
          <w:spacing w:val="-6"/>
          <w:sz w:val="22"/>
          <w:szCs w:val="22"/>
        </w:rPr>
        <w:t>Компания участвует в орг</w:t>
      </w:r>
      <w:r w:rsidR="005C586D">
        <w:rPr>
          <w:rFonts w:ascii="GHEA Grapalat" w:hAnsi="GHEA Grapalat"/>
          <w:spacing w:val="-6"/>
          <w:sz w:val="22"/>
          <w:szCs w:val="22"/>
        </w:rPr>
        <w:t xml:space="preserve">анизованной </w:t>
      </w:r>
      <w:r w:rsidR="005C586D" w:rsidRPr="00723316">
        <w:rPr>
          <w:rFonts w:ascii="GHEA Grapalat" w:hAnsi="GHEA Grapalat" w:cs="Sylfaen"/>
          <w:b/>
        </w:rPr>
        <w:t xml:space="preserve"> «Ведийская общественная библиотека»</w:t>
      </w:r>
      <w:r w:rsidRPr="00B138F3">
        <w:rPr>
          <w:rFonts w:ascii="GHEA Grapalat" w:hAnsi="GHEA Grapalat"/>
          <w:sz w:val="22"/>
          <w:szCs w:val="22"/>
        </w:rPr>
        <w:t>процедур</w:t>
      </w:r>
      <w:r w:rsidR="005C586D">
        <w:rPr>
          <w:rFonts w:ascii="GHEA Grapalat" w:hAnsi="GHEA Grapalat"/>
          <w:sz w:val="22"/>
          <w:szCs w:val="22"/>
        </w:rPr>
        <w:t xml:space="preserve">е закупок под кодом </w:t>
      </w:r>
      <w:r w:rsidR="005C586D">
        <w:rPr>
          <w:rFonts w:ascii="GHEA Grapalat" w:hAnsi="GHEA Grapalat"/>
          <w:b/>
          <w:sz w:val="24"/>
          <w:szCs w:val="24"/>
        </w:rPr>
        <w:t>VHG-GHAASHDB-25/01</w:t>
      </w:r>
      <w:r w:rsidRPr="00B138F3">
        <w:rPr>
          <w:rFonts w:ascii="GHEA Grapalat" w:hAnsi="GHEA Grapalat"/>
          <w:sz w:val="22"/>
          <w:szCs w:val="22"/>
        </w:rPr>
        <w:t xml:space="preserve"> *.</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C586D"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5C586D" w:rsidRDefault="005C586D" w:rsidP="005C586D">
            <w:pPr>
              <w:pStyle w:val="a3"/>
              <w:widowControl w:val="0"/>
              <w:spacing w:after="160"/>
              <w:ind w:firstLine="0"/>
              <w:rPr>
                <w:rFonts w:ascii="GHEA Grapalat" w:hAnsi="GHEA Grapalat" w:cs="Sylfaen"/>
                <w:b/>
              </w:rPr>
            </w:pPr>
            <w:r>
              <w:rPr>
                <w:rFonts w:ascii="GHEA Grapalat" w:hAnsi="GHEA Grapalat"/>
              </w:rPr>
              <w:t>9.</w:t>
            </w:r>
            <w:r w:rsidRPr="00B138F3">
              <w:rPr>
                <w:rFonts w:ascii="GHEA Grapalat" w:hAnsi="GHEA Grapalat"/>
              </w:rPr>
              <w:t>Наименование, или имя, фамилия бенефициара:</w:t>
            </w:r>
            <w:r>
              <w:rPr>
                <w:rFonts w:ascii="GHEA Grapalat" w:hAnsi="GHEA Grapalat"/>
              </w:rPr>
              <w:t xml:space="preserve">        </w:t>
            </w:r>
            <w:r w:rsidRPr="00723316">
              <w:rPr>
                <w:rFonts w:ascii="GHEA Grapalat" w:hAnsi="GHEA Grapalat" w:cs="Sylfaen"/>
                <w:b/>
              </w:rPr>
              <w:t xml:space="preserve"> «Ведийская общественная библиотека»</w:t>
            </w:r>
          </w:p>
        </w:tc>
      </w:tr>
      <w:tr w:rsidR="005C586D"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C586D"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5C586D" w:rsidRDefault="005C586D" w:rsidP="005C586D">
            <w:pPr>
              <w:pStyle w:val="a3"/>
              <w:widowControl w:val="0"/>
              <w:spacing w:after="160"/>
              <w:ind w:firstLine="0"/>
              <w:rPr>
                <w:rFonts w:ascii="GHEA Grapalat" w:hAnsi="GHEA Grapalat" w:cs="Sylfaen"/>
                <w:b/>
              </w:rPr>
            </w:pPr>
            <w:r>
              <w:rPr>
                <w:rFonts w:ascii="GHEA Grapalat" w:hAnsi="GHEA Grapalat"/>
              </w:rPr>
              <w:t>11.</w:t>
            </w:r>
            <w:r w:rsidRPr="00B138F3">
              <w:rPr>
                <w:rFonts w:ascii="GHEA Grapalat" w:hAnsi="GHEA Grapalat"/>
              </w:rPr>
              <w:t>УНН бенефициара:</w:t>
            </w:r>
            <w:r w:rsidRPr="00723316">
              <w:rPr>
                <w:rFonts w:ascii="GHEA Grapalat" w:hAnsi="GHEA Grapalat" w:cs="Sylfaen"/>
                <w:b/>
              </w:rPr>
              <w:t>04108595</w:t>
            </w:r>
          </w:p>
        </w:tc>
      </w:tr>
      <w:tr w:rsidR="005C586D"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rPr>
                <w:rFonts w:ascii="GHEA Grapalat" w:hAnsi="GHEA Grapalat"/>
              </w:rPr>
            </w:pPr>
            <w:r>
              <w:rPr>
                <w:rFonts w:ascii="GHEA Grapalat" w:hAnsi="GHEA Grapalat"/>
              </w:rPr>
              <w:t>12.</w:t>
            </w:r>
            <w:r w:rsidRPr="00B138F3">
              <w:rPr>
                <w:rFonts w:ascii="GHEA Grapalat" w:hAnsi="GHEA Grapalat"/>
              </w:rPr>
              <w:t>Обслуживающая бенефициара Финансовая организация (банк):</w:t>
            </w:r>
          </w:p>
        </w:tc>
      </w:tr>
      <w:tr w:rsidR="005C586D"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5C586D" w:rsidRDefault="005C586D" w:rsidP="005C586D">
            <w:pPr>
              <w:pStyle w:val="a3"/>
              <w:widowControl w:val="0"/>
              <w:spacing w:after="160"/>
              <w:ind w:firstLine="0"/>
              <w:rPr>
                <w:rFonts w:ascii="GHEA Grapalat" w:hAnsi="GHEA Grapalat" w:cs="Sylfaen"/>
                <w:b/>
              </w:rPr>
            </w:pPr>
            <w:r>
              <w:rPr>
                <w:rFonts w:ascii="GHEA Grapalat" w:hAnsi="GHEA Grapalat"/>
              </w:rPr>
              <w:t>13.</w:t>
            </w:r>
            <w:r w:rsidRPr="00B138F3">
              <w:rPr>
                <w:rFonts w:ascii="GHEA Grapalat" w:hAnsi="GHEA Grapalat"/>
              </w:rPr>
              <w:t>Номер счета бенефициара (сч.№)</w:t>
            </w:r>
            <w:r>
              <w:rPr>
                <w:rFonts w:ascii="GHEA Grapalat" w:hAnsi="GHEA Grapalat"/>
              </w:rPr>
              <w:t xml:space="preserve">  </w:t>
            </w:r>
            <w:r w:rsidRPr="00723316">
              <w:rPr>
                <w:rFonts w:ascii="GHEA Grapalat" w:hAnsi="GHEA Grapalat" w:cs="Sylfaen"/>
                <w:b/>
              </w:rPr>
              <w:t>220121660074000</w:t>
            </w:r>
          </w:p>
        </w:tc>
      </w:tr>
      <w:tr w:rsidR="005C586D"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C586D"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C586D"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C586D"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F760B1" w:rsidRDefault="005C586D" w:rsidP="005C586D">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5C586D"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5C586D" w:rsidRPr="00F760B1" w:rsidRDefault="005C586D" w:rsidP="005C586D">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VHG-GHAASHDB-25/01</w:t>
            </w:r>
          </w:p>
        </w:tc>
      </w:tr>
      <w:tr w:rsidR="005C586D"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C586D"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586D" w:rsidRPr="00B138F3" w:rsidRDefault="005C586D" w:rsidP="005C586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C586D"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5C586D" w:rsidRPr="00B138F3" w:rsidRDefault="005C586D" w:rsidP="005C586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5C586D" w:rsidRPr="00B138F3" w:rsidRDefault="005C586D" w:rsidP="005C586D">
            <w:pPr>
              <w:widowControl w:val="0"/>
              <w:spacing w:after="160"/>
              <w:rPr>
                <w:rFonts w:ascii="GHEA Grapalat" w:hAnsi="GHEA Grapalat" w:cs="Sylfaen"/>
              </w:rPr>
            </w:pPr>
          </w:p>
          <w:p w:rsidR="005C586D" w:rsidRPr="00B138F3" w:rsidRDefault="005C586D" w:rsidP="005C586D">
            <w:pPr>
              <w:widowControl w:val="0"/>
              <w:spacing w:after="160"/>
              <w:jc w:val="right"/>
              <w:rPr>
                <w:rFonts w:ascii="GHEA Grapalat" w:hAnsi="GHEA Grapalat" w:cs="Tahoma"/>
              </w:rPr>
            </w:pPr>
            <w:r w:rsidRPr="00B138F3">
              <w:rPr>
                <w:rFonts w:ascii="GHEA Grapalat" w:hAnsi="GHEA Grapalat"/>
              </w:rPr>
              <w:t>/____________________/</w:t>
            </w:r>
          </w:p>
          <w:p w:rsidR="005C586D" w:rsidRPr="00B138F3" w:rsidRDefault="005C586D" w:rsidP="005C586D">
            <w:pPr>
              <w:widowControl w:val="0"/>
              <w:spacing w:after="160"/>
              <w:rPr>
                <w:rFonts w:ascii="GHEA Grapalat" w:hAnsi="GHEA Grapalat" w:cs="Sylfaen"/>
              </w:rPr>
            </w:pPr>
          </w:p>
          <w:p w:rsidR="005C586D" w:rsidRPr="00B138F3" w:rsidRDefault="005C586D" w:rsidP="005C586D">
            <w:pPr>
              <w:widowControl w:val="0"/>
              <w:spacing w:after="160"/>
              <w:jc w:val="right"/>
              <w:rPr>
                <w:rFonts w:ascii="GHEA Grapalat" w:hAnsi="GHEA Grapalat" w:cs="Sylfaen"/>
              </w:rPr>
            </w:pPr>
            <w:r w:rsidRPr="00B138F3">
              <w:rPr>
                <w:rFonts w:ascii="GHEA Grapalat" w:hAnsi="GHEA Grapalat"/>
              </w:rPr>
              <w:t>/____________________/</w:t>
            </w:r>
          </w:p>
          <w:p w:rsidR="005C586D" w:rsidRPr="00B138F3" w:rsidRDefault="005C586D" w:rsidP="005C586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5C586D" w:rsidRPr="00B138F3" w:rsidRDefault="005C586D" w:rsidP="005C586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5C586D" w:rsidRPr="00B138F3" w:rsidRDefault="005C586D" w:rsidP="005C586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5C586D" w:rsidRPr="00B138F3" w:rsidRDefault="005C586D" w:rsidP="005C586D">
            <w:pPr>
              <w:widowControl w:val="0"/>
              <w:spacing w:after="160"/>
              <w:rPr>
                <w:rFonts w:ascii="GHEA Grapalat" w:hAnsi="GHEA Grapalat" w:cs="Sylfaen"/>
              </w:rPr>
            </w:pPr>
          </w:p>
          <w:p w:rsidR="005C586D" w:rsidRPr="00B138F3" w:rsidRDefault="005C586D" w:rsidP="005C586D">
            <w:pPr>
              <w:widowControl w:val="0"/>
              <w:spacing w:after="160"/>
              <w:jc w:val="right"/>
              <w:rPr>
                <w:rFonts w:ascii="GHEA Grapalat" w:hAnsi="GHEA Grapalat" w:cs="Sylfaen"/>
              </w:rPr>
            </w:pPr>
            <w:r w:rsidRPr="00B138F3">
              <w:rPr>
                <w:rFonts w:ascii="GHEA Grapalat" w:hAnsi="GHEA Grapalat"/>
              </w:rPr>
              <w:t>/____________________/</w:t>
            </w:r>
          </w:p>
          <w:p w:rsidR="005C586D" w:rsidRPr="00B138F3" w:rsidRDefault="005C586D" w:rsidP="005C586D">
            <w:pPr>
              <w:widowControl w:val="0"/>
              <w:spacing w:after="160"/>
              <w:jc w:val="right"/>
              <w:rPr>
                <w:rFonts w:ascii="GHEA Grapalat" w:hAnsi="GHEA Grapalat" w:cs="Tahoma"/>
              </w:rPr>
            </w:pPr>
          </w:p>
          <w:p w:rsidR="005C586D" w:rsidRPr="00B138F3" w:rsidRDefault="005C586D" w:rsidP="005C586D">
            <w:pPr>
              <w:widowControl w:val="0"/>
              <w:spacing w:after="160"/>
              <w:jc w:val="right"/>
              <w:rPr>
                <w:rFonts w:ascii="GHEA Grapalat" w:hAnsi="GHEA Grapalat" w:cs="Sylfaen"/>
              </w:rPr>
            </w:pPr>
            <w:r w:rsidRPr="00B138F3">
              <w:rPr>
                <w:rFonts w:ascii="GHEA Grapalat" w:hAnsi="GHEA Grapalat"/>
              </w:rPr>
              <w:t>/____________________/</w:t>
            </w:r>
          </w:p>
          <w:p w:rsidR="005C586D" w:rsidRPr="00B138F3" w:rsidRDefault="005C586D" w:rsidP="005C586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C586D"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5C586D" w:rsidRPr="00B138F3" w:rsidRDefault="005C586D" w:rsidP="005C586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5C586D" w:rsidRPr="00B138F3" w:rsidRDefault="005C586D" w:rsidP="005C586D">
            <w:pPr>
              <w:widowControl w:val="0"/>
              <w:spacing w:after="160"/>
              <w:rPr>
                <w:rFonts w:ascii="GHEA Grapalat" w:hAnsi="GHEA Grapalat"/>
              </w:rPr>
            </w:pPr>
          </w:p>
          <w:p w:rsidR="005C586D" w:rsidRPr="00B138F3" w:rsidRDefault="005C586D" w:rsidP="005C586D">
            <w:pPr>
              <w:widowControl w:val="0"/>
              <w:jc w:val="right"/>
              <w:rPr>
                <w:rFonts w:ascii="GHEA Grapalat" w:hAnsi="GHEA Grapalat" w:cs="Tahoma"/>
              </w:rPr>
            </w:pPr>
            <w:r w:rsidRPr="00B138F3">
              <w:rPr>
                <w:rFonts w:ascii="GHEA Grapalat" w:hAnsi="GHEA Grapalat"/>
              </w:rPr>
              <w:t>/____________________/</w:t>
            </w:r>
          </w:p>
          <w:p w:rsidR="005C586D" w:rsidRPr="00B138F3" w:rsidRDefault="005C586D" w:rsidP="005C586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5C586D" w:rsidRPr="00B138F3" w:rsidRDefault="005C586D" w:rsidP="005C586D">
            <w:pPr>
              <w:widowControl w:val="0"/>
              <w:spacing w:after="160"/>
              <w:rPr>
                <w:rFonts w:ascii="GHEA Grapalat" w:hAnsi="GHEA Grapalat" w:cs="Tahoma"/>
              </w:rPr>
            </w:pPr>
          </w:p>
          <w:p w:rsidR="005C586D" w:rsidRPr="00B138F3" w:rsidRDefault="005C586D" w:rsidP="005C586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5C586D" w:rsidRPr="00B138F3" w:rsidRDefault="005C586D" w:rsidP="005C586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5C586D" w:rsidRPr="00B138F3" w:rsidRDefault="005C586D" w:rsidP="005C586D">
            <w:pPr>
              <w:widowControl w:val="0"/>
              <w:spacing w:after="160"/>
              <w:rPr>
                <w:rFonts w:ascii="GHEA Grapalat" w:hAnsi="GHEA Grapalat" w:cs="Tahoma"/>
              </w:rPr>
            </w:pPr>
          </w:p>
          <w:p w:rsidR="005C586D" w:rsidRPr="00B138F3" w:rsidRDefault="005C586D" w:rsidP="005C586D">
            <w:pPr>
              <w:widowControl w:val="0"/>
              <w:jc w:val="right"/>
              <w:rPr>
                <w:rFonts w:ascii="GHEA Grapalat" w:hAnsi="GHEA Grapalat" w:cs="Tahoma"/>
              </w:rPr>
            </w:pPr>
            <w:r w:rsidRPr="00B138F3">
              <w:rPr>
                <w:rFonts w:ascii="GHEA Grapalat" w:hAnsi="GHEA Grapalat"/>
              </w:rPr>
              <w:t>/____________________/</w:t>
            </w:r>
          </w:p>
          <w:p w:rsidR="005C586D" w:rsidRPr="00B138F3" w:rsidRDefault="005C586D" w:rsidP="005C586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5C586D" w:rsidRPr="00B138F3" w:rsidRDefault="005C586D" w:rsidP="005C586D">
            <w:pPr>
              <w:widowControl w:val="0"/>
              <w:spacing w:after="160"/>
              <w:rPr>
                <w:rFonts w:ascii="GHEA Grapalat" w:hAnsi="GHEA Grapalat" w:cs="Arial"/>
              </w:rPr>
            </w:pPr>
          </w:p>
        </w:tc>
      </w:tr>
      <w:tr w:rsidR="005C586D"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5C586D" w:rsidRPr="00B138F3" w:rsidRDefault="005C586D" w:rsidP="005C586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5C586D" w:rsidRPr="00B138F3" w:rsidRDefault="005C586D" w:rsidP="005C586D">
            <w:pPr>
              <w:widowControl w:val="0"/>
              <w:spacing w:after="160"/>
              <w:rPr>
                <w:rFonts w:ascii="GHEA Grapalat" w:hAnsi="GHEA Grapalat" w:cs="Sylfaen"/>
              </w:rPr>
            </w:pPr>
          </w:p>
          <w:p w:rsidR="005C586D" w:rsidRPr="00B138F3" w:rsidRDefault="005C586D" w:rsidP="005C586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5C586D" w:rsidRPr="00B138F3" w:rsidRDefault="005C586D" w:rsidP="005C586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5C586D" w:rsidRPr="00B138F3" w:rsidRDefault="005C586D" w:rsidP="005C586D">
            <w:pPr>
              <w:widowControl w:val="0"/>
              <w:spacing w:after="160"/>
              <w:rPr>
                <w:rFonts w:ascii="GHEA Grapalat" w:hAnsi="GHEA Grapalat"/>
              </w:rPr>
            </w:pPr>
          </w:p>
          <w:p w:rsidR="005C586D" w:rsidRPr="00B138F3" w:rsidRDefault="005C586D" w:rsidP="005C586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D24392" w:rsidRPr="005F2C25" w:rsidRDefault="00D24392" w:rsidP="001F3964">
      <w:pPr>
        <w:widowControl w:val="0"/>
        <w:spacing w:after="160"/>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F3964">
        <w:rPr>
          <w:rFonts w:ascii="GHEA Grapalat" w:hAnsi="GHEA Grapalat"/>
          <w:i/>
        </w:rPr>
        <w:t>VHG-GHAASHDB-25/01</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5C586D" w:rsidRPr="00723316" w:rsidRDefault="000A214C" w:rsidP="005C586D">
      <w:pPr>
        <w:pStyle w:val="a3"/>
        <w:widowControl w:val="0"/>
        <w:spacing w:after="160"/>
        <w:ind w:firstLine="0"/>
        <w:rPr>
          <w:rFonts w:ascii="GHEA Grapalat" w:hAnsi="GHEA Grapalat" w:cs="Sylfaen"/>
          <w:b/>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w:t>
      </w:r>
      <w:r w:rsidR="005C586D">
        <w:rPr>
          <w:rFonts w:ascii="GHEA Grapalat" w:hAnsi="GHEA Grapalat"/>
          <w:spacing w:val="-6"/>
        </w:rPr>
        <w:t xml:space="preserve">ганизованной </w:t>
      </w:r>
      <w:r w:rsidR="005C586D" w:rsidRPr="00723316">
        <w:rPr>
          <w:rFonts w:ascii="GHEA Grapalat" w:hAnsi="GHEA Grapalat" w:cs="Sylfaen"/>
          <w:b/>
        </w:rPr>
        <w:t xml:space="preserve"> «Ведийская общественная библиотека»</w:t>
      </w:r>
    </w:p>
    <w:p w:rsidR="005C586D" w:rsidRPr="00B138F3" w:rsidRDefault="000A214C" w:rsidP="005C586D">
      <w:pPr>
        <w:widowControl w:val="0"/>
        <w:spacing w:after="160"/>
        <w:rPr>
          <w:rFonts w:ascii="GHEA Grapalat" w:hAnsi="GHEA Grapalat" w:cs="GHEA Grapalat"/>
          <w:i/>
        </w:rPr>
      </w:pPr>
      <w:r w:rsidRPr="00B138F3">
        <w:rPr>
          <w:rFonts w:ascii="GHEA Grapalat" w:hAnsi="GHEA Grapalat"/>
          <w:spacing w:val="-6"/>
        </w:rPr>
        <w:t xml:space="preserve">*(далее — Заказчик) </w:t>
      </w:r>
      <w:r w:rsidRPr="00B138F3">
        <w:rPr>
          <w:rFonts w:ascii="GHEA Grapalat" w:hAnsi="GHEA Grapalat"/>
        </w:rPr>
        <w:t>процедуре закупок п</w:t>
      </w:r>
      <w:r w:rsidR="005C586D">
        <w:rPr>
          <w:rFonts w:ascii="GHEA Grapalat" w:hAnsi="GHEA Grapalat"/>
        </w:rPr>
        <w:t xml:space="preserve">од кодом </w:t>
      </w:r>
      <w:r w:rsidR="005C586D">
        <w:rPr>
          <w:rFonts w:ascii="GHEA Grapalat" w:hAnsi="GHEA Grapalat"/>
          <w:i/>
        </w:rPr>
        <w:t>VHG-GHAASHDB-25/01</w:t>
      </w:r>
    </w:p>
    <w:p w:rsidR="000A214C" w:rsidRPr="005C586D" w:rsidRDefault="000A214C" w:rsidP="005C586D">
      <w:pPr>
        <w:widowControl w:val="0"/>
        <w:tabs>
          <w:tab w:val="left" w:pos="567"/>
        </w:tabs>
        <w:jc w:val="both"/>
        <w:rPr>
          <w:rFonts w:ascii="GHEA Grapalat" w:hAnsi="GHEA Grapalat" w:cs="GHEA Grapalat"/>
          <w:spacing w:val="-6"/>
        </w:rPr>
      </w:pPr>
      <w:r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w:t>
      </w:r>
      <w:r w:rsidRPr="00B138F3">
        <w:rPr>
          <w:rFonts w:ascii="GHEA Grapalat" w:hAnsi="GHEA Grapalat"/>
        </w:rPr>
        <w:lastRenderedPageBreak/>
        <w:t xml:space="preserve">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586D" w:rsidRDefault="005C586D" w:rsidP="005C586D">
            <w:pPr>
              <w:pStyle w:val="a3"/>
              <w:widowControl w:val="0"/>
              <w:spacing w:after="160"/>
              <w:ind w:firstLine="0"/>
              <w:rPr>
                <w:rFonts w:ascii="GHEA Grapalat" w:hAnsi="GHEA Grapalat" w:cs="Sylfaen"/>
                <w:b/>
              </w:rPr>
            </w:pPr>
            <w:r>
              <w:rPr>
                <w:rFonts w:ascii="GHEA Grapalat" w:hAnsi="GHEA Grapalat"/>
              </w:rPr>
              <w:t>9.</w:t>
            </w:r>
            <w:r w:rsidR="00BE2572" w:rsidRPr="00B138F3">
              <w:rPr>
                <w:rFonts w:ascii="GHEA Grapalat" w:hAnsi="GHEA Grapalat"/>
              </w:rPr>
              <w:t>Наименование, или имя, фамилия бенефициара:</w:t>
            </w:r>
            <w:r>
              <w:rPr>
                <w:rFonts w:ascii="GHEA Grapalat" w:hAnsi="GHEA Grapalat"/>
              </w:rPr>
              <w:t xml:space="preserve">        </w:t>
            </w:r>
            <w:r w:rsidRPr="00723316">
              <w:rPr>
                <w:rFonts w:ascii="GHEA Grapalat" w:hAnsi="GHEA Grapalat" w:cs="Sylfaen"/>
                <w:b/>
              </w:rPr>
              <w:t xml:space="preserve"> «Ведийская общественная библиотека»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C586D">
            <w:pPr>
              <w:widowControl w:val="0"/>
              <w:tabs>
                <w:tab w:val="left" w:pos="855"/>
              </w:tabs>
              <w:spacing w:after="1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586D" w:rsidRDefault="005C586D" w:rsidP="005C586D">
            <w:pPr>
              <w:pStyle w:val="a3"/>
              <w:widowControl w:val="0"/>
              <w:spacing w:after="160"/>
              <w:ind w:firstLine="0"/>
              <w:rPr>
                <w:rFonts w:ascii="GHEA Grapalat" w:hAnsi="GHEA Grapalat" w:cs="Sylfaen"/>
                <w:b/>
              </w:rPr>
            </w:pPr>
            <w:r>
              <w:rPr>
                <w:rFonts w:ascii="GHEA Grapalat" w:hAnsi="GHEA Grapalat"/>
              </w:rPr>
              <w:t>11.</w:t>
            </w:r>
            <w:r w:rsidR="00BE2572" w:rsidRPr="00B138F3">
              <w:rPr>
                <w:rFonts w:ascii="GHEA Grapalat" w:hAnsi="GHEA Grapalat"/>
              </w:rPr>
              <w:t>УНН бенефициара:</w:t>
            </w:r>
            <w:r w:rsidRPr="00723316">
              <w:rPr>
                <w:rFonts w:ascii="GHEA Grapalat" w:hAnsi="GHEA Grapalat" w:cs="Sylfaen"/>
                <w:b/>
              </w:rPr>
              <w:t>04108595</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5C586D" w:rsidP="005C586D">
            <w:pPr>
              <w:widowControl w:val="0"/>
              <w:tabs>
                <w:tab w:val="left" w:pos="855"/>
              </w:tabs>
              <w:spacing w:after="160"/>
              <w:rPr>
                <w:rFonts w:ascii="GHEA Grapalat" w:hAnsi="GHEA Grapalat"/>
              </w:rPr>
            </w:pPr>
            <w:r>
              <w:rPr>
                <w:rFonts w:ascii="GHEA Grapalat" w:hAnsi="GHEA Grapalat"/>
              </w:rPr>
              <w:t>12.</w:t>
            </w:r>
            <w:r w:rsidR="00BE2572" w:rsidRPr="00B138F3">
              <w:rPr>
                <w:rFonts w:ascii="GHEA Grapalat" w:hAnsi="GHEA Grapalat"/>
              </w:rPr>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C586D" w:rsidRDefault="005C586D" w:rsidP="005C586D">
            <w:pPr>
              <w:pStyle w:val="a3"/>
              <w:widowControl w:val="0"/>
              <w:spacing w:after="160"/>
              <w:ind w:firstLine="0"/>
              <w:rPr>
                <w:rFonts w:ascii="GHEA Grapalat" w:hAnsi="GHEA Grapalat" w:cs="Sylfaen"/>
                <w:b/>
              </w:rPr>
            </w:pPr>
            <w:r>
              <w:rPr>
                <w:rFonts w:ascii="GHEA Grapalat" w:hAnsi="GHEA Grapalat"/>
              </w:rPr>
              <w:t>13.</w:t>
            </w:r>
            <w:r w:rsidR="00BE2572" w:rsidRPr="00B138F3">
              <w:rPr>
                <w:rFonts w:ascii="GHEA Grapalat" w:hAnsi="GHEA Grapalat"/>
              </w:rPr>
              <w:t>Номер счета бенефициара (сч.№)</w:t>
            </w:r>
            <w:r>
              <w:rPr>
                <w:rFonts w:ascii="GHEA Grapalat" w:hAnsi="GHEA Grapalat"/>
              </w:rPr>
              <w:t xml:space="preserve">  </w:t>
            </w:r>
            <w:r w:rsidRPr="00723316">
              <w:rPr>
                <w:rFonts w:ascii="GHEA Grapalat" w:hAnsi="GHEA Grapalat" w:cs="Sylfaen"/>
                <w:b/>
              </w:rPr>
              <w:t>220121660074000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1F3964">
              <w:rPr>
                <w:rFonts w:ascii="GHEA Grapalat" w:hAnsi="GHEA Grapalat"/>
              </w:rPr>
              <w:t xml:space="preserve"> VHG-GHAASHDB-25/01</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B80444" w:rsidRDefault="00B80444">
      <w:pPr>
        <w:rPr>
          <w:rFonts w:ascii="GHEA Grapalat" w:hAnsi="GHEA Grapalat"/>
          <w:b/>
        </w:rPr>
      </w:pPr>
      <w:bookmarkStart w:id="15" w:name="_GoBack"/>
      <w:bookmarkEnd w:id="15"/>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9"/>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1F3964">
        <w:rPr>
          <w:rFonts w:ascii="GHEA Grapalat" w:hAnsi="GHEA Grapalat"/>
        </w:rPr>
        <w:t>VHG-GHAASHDB-25/01</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Default="00BB28C8" w:rsidP="00BB28C8">
      <w:pPr>
        <w:widowControl w:val="0"/>
        <w:spacing w:after="160" w:line="360" w:lineRule="auto"/>
        <w:jc w:val="both"/>
        <w:rPr>
          <w:ins w:id="16" w:author="Inesa Kocharyan" w:date="2024-02-09T17:30:00Z"/>
          <w:rFonts w:ascii="GHEA Grapalat" w:hAnsi="GHEA Grapalat"/>
        </w:rPr>
      </w:pPr>
      <w:r w:rsidRPr="009F3DC7">
        <w:rPr>
          <w:rFonts w:ascii="GHEA Grapalat" w:hAnsi="GHEA Grapalat"/>
        </w:rPr>
        <w:t xml:space="preserve">работы (далее — работа), а Заказчик обязуется принимать выполненную работу и </w:t>
      </w:r>
      <w:r w:rsidRPr="009F3DC7">
        <w:rPr>
          <w:rFonts w:ascii="GHEA Grapalat" w:hAnsi="GHEA Grapalat"/>
        </w:rPr>
        <w:lastRenderedPageBreak/>
        <w:t>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7"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18"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9"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w:t>
      </w:r>
      <w:r w:rsidRPr="009F3DC7">
        <w:rPr>
          <w:rFonts w:ascii="GHEA Grapalat" w:hAnsi="GHEA Grapalat"/>
        </w:rPr>
        <w:lastRenderedPageBreak/>
        <w:t>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2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21"/>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w:t>
      </w:r>
      <w:r>
        <w:rPr>
          <w:rFonts w:ascii="GHEA Grapalat" w:hAnsi="GHEA Grapalat"/>
          <w:sz w:val="24"/>
          <w:szCs w:val="24"/>
        </w:rPr>
        <w:lastRenderedPageBreak/>
        <w:t>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w:t>
      </w:r>
      <w:r w:rsidRPr="00A542E3">
        <w:rPr>
          <w:rFonts w:ascii="GHEA Grapalat" w:hAnsi="GHEA Grapalat"/>
        </w:rPr>
        <w:lastRenderedPageBreak/>
        <w:t xml:space="preserve">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22"/>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20"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1"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4"/>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Default="00B54A07" w:rsidP="006263C5">
      <w:pPr>
        <w:widowControl w:val="0"/>
        <w:tabs>
          <w:tab w:val="left" w:pos="1134"/>
        </w:tabs>
        <w:spacing w:after="160" w:line="360" w:lineRule="auto"/>
        <w:ind w:firstLine="567"/>
        <w:jc w:val="both"/>
        <w:rPr>
          <w:rFonts w:ascii="GHEA Grapalat" w:hAnsi="GHEA Grapalat"/>
          <w:vertAlign w:val="superscrip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p w:rsidR="002C0E54" w:rsidRPr="000C67E4" w:rsidRDefault="002C0E54" w:rsidP="002C0E54">
      <w:pPr>
        <w:widowControl w:val="0"/>
        <w:tabs>
          <w:tab w:val="left" w:pos="1134"/>
        </w:tabs>
        <w:spacing w:after="160" w:line="360" w:lineRule="auto"/>
        <w:ind w:firstLine="567"/>
        <w:jc w:val="both"/>
        <w:rPr>
          <w:rFonts w:ascii="GHEA Grapalat" w:hAnsi="GHEA Grapalat"/>
        </w:rPr>
      </w:pPr>
      <w:r w:rsidRPr="000C67E4">
        <w:rPr>
          <w:rFonts w:ascii="GHEA Grapalat" w:hAnsi="GHEA Grapalat"/>
        </w:rPr>
        <w:t>подрядчику применяются следующие меры ответственности.</w:t>
      </w:r>
      <w:r w:rsidRPr="000C67E4">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2C0E54" w:rsidTr="00152BF4">
        <w:tc>
          <w:tcPr>
            <w:tcW w:w="2631" w:type="dxa"/>
            <w:tcBorders>
              <w:top w:val="single" w:sz="4" w:space="0" w:color="auto"/>
              <w:left w:val="single" w:sz="4" w:space="0" w:color="auto"/>
              <w:bottom w:val="single" w:sz="4" w:space="0" w:color="auto"/>
              <w:right w:val="single" w:sz="4" w:space="0" w:color="auto"/>
            </w:tcBorders>
            <w:hideMark/>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2C0E54" w:rsidRPr="000C67E4" w:rsidRDefault="002C0E54" w:rsidP="00152BF4">
            <w:pPr>
              <w:pStyle w:val="af4"/>
              <w:spacing w:before="0" w:beforeAutospacing="0" w:after="0" w:afterAutospacing="0" w:line="360" w:lineRule="auto"/>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2C0E54" w:rsidTr="00152BF4">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lang w:val="hy-AM" w:eastAsia="en-US"/>
              </w:rPr>
              <w:t>1</w:t>
            </w:r>
          </w:p>
        </w:tc>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sidRPr="005D6BEE">
              <w:rPr>
                <w:rFonts w:ascii="GHEA Grapalat" w:hAnsi="GHEA Grapalat" w:cs="Sylfaen"/>
                <w:sz w:val="20"/>
                <w:szCs w:val="20"/>
                <w:lang w:val="hy-AM" w:eastAsia="en-US"/>
              </w:rPr>
              <w:t>Правильная строительная площадка</w:t>
            </w:r>
          </w:p>
        </w:tc>
        <w:tc>
          <w:tcPr>
            <w:tcW w:w="2632"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sidRPr="005D6BEE">
              <w:rPr>
                <w:rFonts w:ascii="GHEA Grapalat" w:hAnsi="GHEA Grapalat" w:cs="Sylfaen"/>
                <w:sz w:val="20"/>
                <w:szCs w:val="20"/>
                <w:lang w:val="hy-AM" w:eastAsia="en-US"/>
              </w:rPr>
              <w:t>по ставке 0,05% от расчетной цены</w:t>
            </w:r>
          </w:p>
        </w:tc>
      </w:tr>
      <w:tr w:rsidR="002C0E54" w:rsidTr="00152BF4">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lang w:val="hy-AM" w:eastAsia="en-US"/>
              </w:rPr>
              <w:t>2</w:t>
            </w:r>
          </w:p>
        </w:tc>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sidRPr="005D6BEE">
              <w:rPr>
                <w:rFonts w:ascii="GHEA Grapalat" w:hAnsi="GHEA Grapalat" w:cs="Sylfaen"/>
                <w:sz w:val="20"/>
                <w:szCs w:val="20"/>
                <w:lang w:val="hy-AM" w:eastAsia="en-US"/>
              </w:rPr>
              <w:t>Несоблюдение технических норм безопасности</w:t>
            </w:r>
          </w:p>
        </w:tc>
        <w:tc>
          <w:tcPr>
            <w:tcW w:w="2632"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lang w:val="hy-AM" w:eastAsia="en-US"/>
              </w:rPr>
              <w:t>по ставке 0,1</w:t>
            </w:r>
            <w:r w:rsidRPr="005D6BEE">
              <w:rPr>
                <w:rFonts w:ascii="GHEA Grapalat" w:hAnsi="GHEA Grapalat" w:cs="Sylfaen"/>
                <w:sz w:val="20"/>
                <w:szCs w:val="20"/>
                <w:lang w:val="hy-AM" w:eastAsia="en-US"/>
              </w:rPr>
              <w:t>% от расчетной цены</w:t>
            </w:r>
          </w:p>
        </w:tc>
      </w:tr>
      <w:tr w:rsidR="002C0E54" w:rsidTr="00152BF4">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lang w:val="hy-AM" w:eastAsia="en-US"/>
              </w:rPr>
              <w:t>3</w:t>
            </w:r>
          </w:p>
        </w:tc>
        <w:tc>
          <w:tcPr>
            <w:tcW w:w="2631"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sidRPr="005D6BEE">
              <w:rPr>
                <w:rFonts w:ascii="GHEA Grapalat" w:hAnsi="GHEA Grapalat" w:cs="Sylfaen"/>
                <w:sz w:val="20"/>
                <w:szCs w:val="20"/>
                <w:lang w:val="hy-AM" w:eastAsia="en-US"/>
              </w:rPr>
              <w:t>Несоблюдение санитарно-гигиенических и экологических норм</w:t>
            </w:r>
          </w:p>
        </w:tc>
        <w:tc>
          <w:tcPr>
            <w:tcW w:w="2632" w:type="dxa"/>
            <w:tcBorders>
              <w:top w:val="single" w:sz="4" w:space="0" w:color="auto"/>
              <w:left w:val="single" w:sz="4" w:space="0" w:color="auto"/>
              <w:bottom w:val="single" w:sz="4" w:space="0" w:color="auto"/>
              <w:right w:val="single" w:sz="4" w:space="0" w:color="auto"/>
            </w:tcBorders>
          </w:tcPr>
          <w:p w:rsidR="002C0E54" w:rsidRDefault="002C0E54" w:rsidP="00152BF4">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lang w:val="hy-AM" w:eastAsia="en-US"/>
              </w:rPr>
              <w:t>по ставке 0,1</w:t>
            </w:r>
            <w:r w:rsidRPr="005D6BEE">
              <w:rPr>
                <w:rFonts w:ascii="GHEA Grapalat" w:hAnsi="GHEA Grapalat" w:cs="Sylfaen"/>
                <w:sz w:val="20"/>
                <w:szCs w:val="20"/>
                <w:lang w:val="hy-AM" w:eastAsia="en-US"/>
              </w:rPr>
              <w:t>% от расчетной цены</w:t>
            </w:r>
          </w:p>
        </w:tc>
      </w:tr>
    </w:tbl>
    <w:p w:rsidR="002C0E54" w:rsidRDefault="002C0E54" w:rsidP="002C0E54">
      <w:pPr>
        <w:widowControl w:val="0"/>
        <w:tabs>
          <w:tab w:val="left" w:pos="1134"/>
        </w:tabs>
        <w:spacing w:after="160" w:line="360" w:lineRule="auto"/>
        <w:jc w:val="both"/>
        <w:rPr>
          <w:rFonts w:ascii="GHEA Grapalat" w:hAnsi="GHEA Grapalat"/>
        </w:rPr>
      </w:pP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2C0E54"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w:t>
      </w:r>
    </w:p>
    <w:p w:rsidR="002C0E54" w:rsidRDefault="002C0E54" w:rsidP="00BB28C8">
      <w:pPr>
        <w:widowControl w:val="0"/>
        <w:tabs>
          <w:tab w:val="left" w:pos="1276"/>
        </w:tabs>
        <w:spacing w:after="160" w:line="360" w:lineRule="auto"/>
        <w:ind w:firstLine="567"/>
        <w:jc w:val="both"/>
        <w:rPr>
          <w:rFonts w:ascii="GHEA Grapalat" w:hAnsi="GHEA Grapalat"/>
        </w:rPr>
      </w:pPr>
    </w:p>
    <w:p w:rsidR="002C0E54" w:rsidRDefault="002C0E54" w:rsidP="00BB28C8">
      <w:pPr>
        <w:widowControl w:val="0"/>
        <w:tabs>
          <w:tab w:val="left" w:pos="1276"/>
        </w:tabs>
        <w:spacing w:after="160" w:line="360" w:lineRule="auto"/>
        <w:ind w:firstLine="567"/>
        <w:jc w:val="both"/>
        <w:rPr>
          <w:rFonts w:ascii="GHEA Grapalat" w:hAnsi="GHEA Grapalat"/>
        </w:rPr>
      </w:pPr>
    </w:p>
    <w:p w:rsidR="002C0E54" w:rsidRDefault="002C0E54" w:rsidP="00BB28C8">
      <w:pPr>
        <w:widowControl w:val="0"/>
        <w:tabs>
          <w:tab w:val="left" w:pos="1276"/>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25"/>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862ABD">
        <w:rPr>
          <w:rFonts w:ascii="GHEA Grapalat" w:hAnsi="GHEA Grapalat"/>
          <w:spacing w:val="-4"/>
        </w:rPr>
        <w:lastRenderedPageBreak/>
        <w:t>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w:t>
      </w:r>
      <w:r w:rsidRPr="009F3DC7">
        <w:rPr>
          <w:rFonts w:ascii="GHEA Grapalat" w:hAnsi="GHEA Grapalat"/>
        </w:rPr>
        <w:lastRenderedPageBreak/>
        <w:t>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af6"/>
          <w:rFonts w:ascii="GHEA Grapalat" w:hAnsi="GHEA Grapalat"/>
        </w:rPr>
        <w:footnoteReference w:customMarkFollows="1" w:id="26"/>
        <w:t>32</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7"/>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w:t>
      </w:r>
      <w:r w:rsidRPr="009F3DC7">
        <w:rPr>
          <w:rFonts w:ascii="GHEA Grapalat" w:hAnsi="GHEA Grapalat"/>
        </w:rPr>
        <w:lastRenderedPageBreak/>
        <w:t>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w:t>
      </w:r>
      <w:r w:rsidRPr="009A510B">
        <w:rPr>
          <w:rFonts w:ascii="GHEA Grapalat" w:hAnsi="GHEA Grapalat"/>
        </w:rPr>
        <w:lastRenderedPageBreak/>
        <w:t>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Default="00BB28C8" w:rsidP="003D2146">
            <w:pPr>
              <w:widowControl w:val="0"/>
              <w:spacing w:after="160" w:line="360" w:lineRule="auto"/>
              <w:jc w:val="center"/>
              <w:rPr>
                <w:rFonts w:ascii="GHEA Grapalat" w:hAnsi="GHEA Grapalat"/>
                <w:b/>
              </w:rPr>
            </w:pPr>
            <w:r w:rsidRPr="009F3DC7">
              <w:rPr>
                <w:rFonts w:ascii="GHEA Grapalat" w:hAnsi="GHEA Grapalat"/>
                <w:b/>
              </w:rPr>
              <w:t>ЗАКАЗЧИК</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«Ведийская общественная библиотека»</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Адрес: ул. Пушкина, 14/1, г. Веди</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Банк: Вединский филиал ОАО «АКБА БАНК»</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 xml:space="preserve"> 220121660074000</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 xml:space="preserve"> 04108595</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Тел.: (060)88-11-11 (доб. 036)</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Электронная почта: vedigradaran@mail.ru</w:t>
            </w:r>
          </w:p>
          <w:p w:rsidR="00BB28C8" w:rsidRPr="002C0E54" w:rsidRDefault="00BB28C8" w:rsidP="002C0E54">
            <w:pPr>
              <w:widowControl w:val="0"/>
              <w:jc w:val="center"/>
              <w:rPr>
                <w:rFonts w:ascii="GHEA Grapalat" w:hAnsi="GHEA Grapalat"/>
                <w:sz w:val="20"/>
                <w:szCs w:val="20"/>
              </w:rPr>
            </w:pPr>
            <w:r w:rsidRPr="002C0E54">
              <w:rPr>
                <w:rFonts w:ascii="GHEA Grapalat" w:hAnsi="GHEA Grapalat"/>
                <w:sz w:val="20"/>
                <w:szCs w:val="20"/>
              </w:rPr>
              <w:t>______________________</w:t>
            </w:r>
          </w:p>
          <w:p w:rsidR="00BB28C8" w:rsidRPr="002C0E54" w:rsidRDefault="00BB28C8" w:rsidP="002C0E54">
            <w:pPr>
              <w:widowControl w:val="0"/>
              <w:spacing w:after="160"/>
              <w:jc w:val="center"/>
              <w:rPr>
                <w:rFonts w:ascii="GHEA Grapalat" w:hAnsi="GHEA Grapalat"/>
                <w:sz w:val="20"/>
                <w:szCs w:val="20"/>
                <w:vertAlign w:val="superscript"/>
              </w:rPr>
            </w:pPr>
            <w:r w:rsidRPr="002C0E54">
              <w:rPr>
                <w:rFonts w:ascii="GHEA Grapalat" w:hAnsi="GHEA Grapalat"/>
                <w:sz w:val="20"/>
                <w:szCs w:val="20"/>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af2"/>
        <w:widowControl w:val="0"/>
        <w:jc w:val="both"/>
        <w:rPr>
          <w:rFonts w:ascii="GHEA Grapalat" w:hAnsi="GHEA Grapalat"/>
          <w:i/>
        </w:rPr>
      </w:pPr>
      <w:r>
        <w:rPr>
          <w:rFonts w:ascii="GHEA Grapalat" w:hAnsi="GHEA Grapalat"/>
          <w:i/>
        </w:rPr>
        <w:t>-----------------------------------------------</w:t>
      </w:r>
    </w:p>
    <w:p w:rsidR="00323C68" w:rsidRPr="00124BE9" w:rsidRDefault="00323C68" w:rsidP="00323C68">
      <w:pPr>
        <w:pStyle w:val="af2"/>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00D9263B">
        <w:rPr>
          <w:rFonts w:ascii="GHEA Grapalat" w:hAnsi="GHEA Grapalat"/>
        </w:rPr>
        <w:t xml:space="preserve">   </w:t>
      </w:r>
      <w:r w:rsidR="00D9263B" w:rsidRPr="00723316">
        <w:rPr>
          <w:rFonts w:ascii="GHEA Grapalat" w:hAnsi="GHEA Grapalat" w:cs="Sylfaen"/>
          <w:b/>
          <w:bCs/>
        </w:rPr>
        <w:t>ул. Пушкина, 14/1, г. Веди</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Default="00BB28C8" w:rsidP="003D2146">
            <w:pPr>
              <w:widowControl w:val="0"/>
              <w:spacing w:after="160" w:line="360" w:lineRule="auto"/>
              <w:ind w:firstLine="34"/>
              <w:jc w:val="center"/>
              <w:rPr>
                <w:rFonts w:ascii="GHEA Grapalat" w:hAnsi="GHEA Grapalat"/>
                <w:b/>
              </w:rPr>
            </w:pPr>
            <w:r w:rsidRPr="009F3DC7">
              <w:rPr>
                <w:rFonts w:ascii="GHEA Grapalat" w:hAnsi="GHEA Grapalat"/>
                <w:b/>
              </w:rPr>
              <w:t>ЗАКАЗЧИК</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«Ведийская общественная библиотека»</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Адрес: ул. Пушкина, 14/1, г. Веди</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Банк: Вединский филиал ОАО «АКБА БАНК»</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 xml:space="preserve"> 220121660074000</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 xml:space="preserve"> 04108595</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Тел.: (060)88-11-11 (доб. 036)</w:t>
            </w:r>
          </w:p>
          <w:p w:rsidR="00723316" w:rsidRPr="002C0E54" w:rsidRDefault="00723316" w:rsidP="002C0E54">
            <w:pPr>
              <w:widowControl w:val="0"/>
              <w:spacing w:after="160"/>
              <w:ind w:firstLine="34"/>
              <w:jc w:val="center"/>
              <w:rPr>
                <w:rFonts w:ascii="GHEA Grapalat" w:hAnsi="GHEA Grapalat" w:cs="Sylfaen"/>
                <w:b/>
                <w:bCs/>
                <w:sz w:val="20"/>
                <w:szCs w:val="20"/>
              </w:rPr>
            </w:pPr>
            <w:r w:rsidRPr="002C0E54">
              <w:rPr>
                <w:rFonts w:ascii="GHEA Grapalat" w:hAnsi="GHEA Grapalat" w:cs="Sylfaen"/>
                <w:b/>
                <w:bCs/>
                <w:sz w:val="20"/>
                <w:szCs w:val="20"/>
              </w:rPr>
              <w:t>Электронная почта: vedigradaran@mail.ru</w:t>
            </w:r>
          </w:p>
          <w:p w:rsidR="00BB28C8" w:rsidRPr="002C0E54" w:rsidRDefault="00BB28C8" w:rsidP="002C0E54">
            <w:pPr>
              <w:widowControl w:val="0"/>
              <w:ind w:firstLine="34"/>
              <w:jc w:val="center"/>
              <w:rPr>
                <w:rFonts w:ascii="GHEA Grapalat" w:hAnsi="GHEA Grapalat"/>
                <w:sz w:val="20"/>
                <w:szCs w:val="20"/>
              </w:rPr>
            </w:pPr>
            <w:r w:rsidRPr="002C0E54">
              <w:rPr>
                <w:rFonts w:ascii="GHEA Grapalat" w:hAnsi="GHEA Grapalat"/>
                <w:sz w:val="20"/>
                <w:szCs w:val="20"/>
              </w:rPr>
              <w:t>_______________________</w:t>
            </w:r>
          </w:p>
          <w:p w:rsidR="00BB28C8" w:rsidRPr="002C0E54" w:rsidRDefault="00BB28C8" w:rsidP="002C0E54">
            <w:pPr>
              <w:widowControl w:val="0"/>
              <w:spacing w:after="160"/>
              <w:ind w:firstLine="34"/>
              <w:jc w:val="center"/>
              <w:rPr>
                <w:rFonts w:ascii="GHEA Grapalat" w:hAnsi="GHEA Grapalat"/>
                <w:sz w:val="20"/>
                <w:szCs w:val="20"/>
                <w:vertAlign w:val="superscript"/>
              </w:rPr>
            </w:pPr>
            <w:r w:rsidRPr="002C0E54">
              <w:rPr>
                <w:rFonts w:ascii="GHEA Grapalat" w:hAnsi="GHEA Grapalat"/>
                <w:sz w:val="20"/>
                <w:szCs w:val="20"/>
                <w:vertAlign w:val="superscript"/>
              </w:rPr>
              <w:lastRenderedPageBreak/>
              <w:t>/подпись/</w:t>
            </w:r>
          </w:p>
          <w:p w:rsidR="00BB28C8" w:rsidRPr="009F3DC7" w:rsidRDefault="00BB28C8" w:rsidP="002C0E54">
            <w:pPr>
              <w:widowControl w:val="0"/>
              <w:spacing w:after="160"/>
              <w:ind w:firstLine="34"/>
              <w:jc w:val="center"/>
              <w:rPr>
                <w:rFonts w:ascii="GHEA Grapalat" w:hAnsi="GHEA Grapalat"/>
              </w:rPr>
            </w:pPr>
            <w:r w:rsidRPr="002C0E54">
              <w:rPr>
                <w:rFonts w:ascii="GHEA Grapalat" w:hAnsi="GHEA Grapalat"/>
                <w:sz w:val="20"/>
                <w:szCs w:val="20"/>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8"/>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D9263B" w:rsidP="003D2146">
            <w:pPr>
              <w:widowControl w:val="0"/>
              <w:spacing w:after="120"/>
              <w:rPr>
                <w:rFonts w:ascii="GHEA Grapalat" w:hAnsi="GHEA Grapalat"/>
                <w:sz w:val="20"/>
                <w:szCs w:val="20"/>
              </w:rPr>
            </w:pPr>
            <w:r w:rsidRPr="00D9263B">
              <w:rPr>
                <w:rFonts w:ascii="GHEA Grapalat" w:hAnsi="GHEA Grapalat"/>
                <w:sz w:val="20"/>
                <w:szCs w:val="20"/>
              </w:rPr>
              <w:t>текущие ремонтные работы</w:t>
            </w:r>
          </w:p>
        </w:tc>
        <w:tc>
          <w:tcPr>
            <w:tcW w:w="1216" w:type="dxa"/>
            <w:vAlign w:val="center"/>
          </w:tcPr>
          <w:p w:rsidR="00BB28C8" w:rsidRPr="00517562" w:rsidRDefault="00D9263B" w:rsidP="003D2146">
            <w:pPr>
              <w:widowControl w:val="0"/>
              <w:spacing w:after="120"/>
              <w:jc w:val="center"/>
              <w:rPr>
                <w:rFonts w:ascii="GHEA Grapalat" w:hAnsi="GHEA Grapalat"/>
                <w:sz w:val="20"/>
                <w:szCs w:val="20"/>
              </w:rPr>
            </w:pPr>
            <w:r w:rsidRPr="00D9263B">
              <w:rPr>
                <w:rFonts w:ascii="GHEA Grapalat" w:hAnsi="GHEA Grapalat"/>
                <w:sz w:val="20"/>
                <w:szCs w:val="20"/>
              </w:rPr>
              <w:t>С момента вступления в силу условия об исполнении прав и обязанностей сторон, предусмотренных договором</w:t>
            </w:r>
          </w:p>
        </w:tc>
        <w:tc>
          <w:tcPr>
            <w:tcW w:w="1440" w:type="dxa"/>
            <w:vAlign w:val="center"/>
          </w:tcPr>
          <w:p w:rsidR="00BB28C8" w:rsidRPr="00517562" w:rsidRDefault="00D9263B" w:rsidP="003D2146">
            <w:pPr>
              <w:widowControl w:val="0"/>
              <w:spacing w:after="120"/>
              <w:rPr>
                <w:rFonts w:ascii="GHEA Grapalat" w:hAnsi="GHEA Grapalat"/>
                <w:sz w:val="20"/>
                <w:szCs w:val="20"/>
              </w:rPr>
            </w:pPr>
            <w:r w:rsidRPr="00D9263B">
              <w:rPr>
                <w:rFonts w:ascii="GHEA Grapalat" w:hAnsi="GHEA Grapalat"/>
                <w:sz w:val="20"/>
                <w:szCs w:val="20"/>
              </w:rPr>
              <w:t>25 дней со дня вступления в силу условия об исполнении прав и обязанностей сторон, предусмотренных договором</w:t>
            </w: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5C586D" w:rsidP="003D2146">
            <w:pPr>
              <w:widowControl w:val="0"/>
              <w:spacing w:after="120"/>
              <w:jc w:val="center"/>
              <w:rPr>
                <w:rFonts w:ascii="GHEA Grapalat" w:hAnsi="GHEA Grapalat"/>
                <w:b/>
                <w:sz w:val="20"/>
                <w:szCs w:val="20"/>
              </w:rPr>
            </w:pPr>
            <w:r w:rsidRPr="00D9263B">
              <w:rPr>
                <w:rFonts w:ascii="GHEA Grapalat" w:hAnsi="GHEA Grapalat"/>
                <w:sz w:val="20"/>
                <w:szCs w:val="20"/>
              </w:rPr>
              <w:t>25 дней со дня вступления в силу условия об исполнении прав и обязанностей сторон, предусмотренных договором</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2C0E54" w:rsidRDefault="00BB28C8" w:rsidP="002C0E54">
            <w:pPr>
              <w:widowControl w:val="0"/>
              <w:spacing w:after="160"/>
              <w:jc w:val="center"/>
              <w:rPr>
                <w:rFonts w:ascii="GHEA Grapalat" w:hAnsi="GHEA Grapalat"/>
                <w:b/>
                <w:sz w:val="20"/>
                <w:szCs w:val="20"/>
              </w:rPr>
            </w:pPr>
            <w:r w:rsidRPr="002C0E54">
              <w:rPr>
                <w:rFonts w:ascii="GHEA Grapalat" w:hAnsi="GHEA Grapalat"/>
                <w:b/>
                <w:sz w:val="20"/>
                <w:szCs w:val="20"/>
              </w:rPr>
              <w:t>ЗАКАЗЧИК</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«Ведийская общественная библиотека»</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Адрес: ул. Пушкина, 14/1, г. Веди</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lastRenderedPageBreak/>
              <w:t>Банк: Вединский филиал ОАО «АКБА БАНК»</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 xml:space="preserve"> 220121660074000</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 xml:space="preserve"> 04108595</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Тел.: (060)88-11-11 (доб. 036)</w:t>
            </w:r>
          </w:p>
          <w:p w:rsidR="00723316" w:rsidRPr="002C0E54" w:rsidRDefault="00723316" w:rsidP="002C0E54">
            <w:pPr>
              <w:widowControl w:val="0"/>
              <w:spacing w:after="160"/>
              <w:jc w:val="center"/>
              <w:rPr>
                <w:rFonts w:ascii="GHEA Grapalat" w:hAnsi="GHEA Grapalat" w:cs="Sylfaen"/>
                <w:b/>
                <w:bCs/>
                <w:sz w:val="20"/>
                <w:szCs w:val="20"/>
              </w:rPr>
            </w:pPr>
            <w:r w:rsidRPr="002C0E54">
              <w:rPr>
                <w:rFonts w:ascii="GHEA Grapalat" w:hAnsi="GHEA Grapalat" w:cs="Sylfaen"/>
                <w:b/>
                <w:bCs/>
                <w:sz w:val="20"/>
                <w:szCs w:val="20"/>
              </w:rPr>
              <w:t>Электронная почта: vedigradaran@mail.ru</w:t>
            </w:r>
          </w:p>
          <w:p w:rsidR="00BB28C8" w:rsidRPr="002C0E54" w:rsidRDefault="00BB28C8" w:rsidP="002C0E54">
            <w:pPr>
              <w:widowControl w:val="0"/>
              <w:jc w:val="center"/>
              <w:rPr>
                <w:rFonts w:ascii="GHEA Grapalat" w:hAnsi="GHEA Grapalat"/>
                <w:sz w:val="20"/>
                <w:szCs w:val="20"/>
              </w:rPr>
            </w:pPr>
            <w:r w:rsidRPr="002C0E54">
              <w:rPr>
                <w:rFonts w:ascii="GHEA Grapalat" w:hAnsi="GHEA Grapalat"/>
                <w:sz w:val="20"/>
                <w:szCs w:val="20"/>
              </w:rPr>
              <w:t>______________________</w:t>
            </w:r>
          </w:p>
          <w:p w:rsidR="00BB28C8" w:rsidRPr="002C0E54" w:rsidRDefault="00BB28C8" w:rsidP="002C0E54">
            <w:pPr>
              <w:widowControl w:val="0"/>
              <w:spacing w:after="160"/>
              <w:jc w:val="center"/>
              <w:rPr>
                <w:rFonts w:ascii="GHEA Grapalat" w:hAnsi="GHEA Grapalat"/>
                <w:sz w:val="20"/>
                <w:szCs w:val="20"/>
                <w:vertAlign w:val="superscript"/>
              </w:rPr>
            </w:pPr>
            <w:r w:rsidRPr="002C0E54">
              <w:rPr>
                <w:rFonts w:ascii="GHEA Grapalat" w:hAnsi="GHEA Grapalat"/>
                <w:sz w:val="20"/>
                <w:szCs w:val="20"/>
                <w:vertAlign w:val="superscript"/>
              </w:rPr>
              <w:t>/подпись/</w:t>
            </w:r>
          </w:p>
          <w:p w:rsidR="00BB28C8" w:rsidRPr="009F3DC7" w:rsidRDefault="00BB28C8" w:rsidP="002C0E54">
            <w:pPr>
              <w:widowControl w:val="0"/>
              <w:spacing w:after="160"/>
              <w:jc w:val="center"/>
              <w:rPr>
                <w:rFonts w:ascii="GHEA Grapalat" w:hAnsi="GHEA Grapalat"/>
              </w:rPr>
            </w:pPr>
            <w:r w:rsidRPr="002C0E54">
              <w:rPr>
                <w:rFonts w:ascii="GHEA Grapalat" w:hAnsi="GHEA Grapalat"/>
                <w:sz w:val="20"/>
                <w:szCs w:val="20"/>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af2"/>
        <w:widowControl w:val="0"/>
        <w:jc w:val="both"/>
      </w:pPr>
      <w:r>
        <w:rPr>
          <w:rFonts w:ascii="GHEA Grapalat" w:hAnsi="GHEA Grapalat"/>
          <w:i/>
          <w:lang w:val="hy-AM"/>
        </w:rPr>
        <w:lastRenderedPageBreak/>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9"/>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20 </w:t>
            </w:r>
            <w:r w:rsidR="002C0E54">
              <w:rPr>
                <w:rFonts w:ascii="GHEA Grapalat" w:hAnsi="GHEA Grapalat"/>
                <w:sz w:val="14"/>
                <w:szCs w:val="16"/>
              </w:rPr>
              <w:t>25</w:t>
            </w:r>
            <w:r w:rsidRPr="00685FDC">
              <w:rPr>
                <w:rFonts w:ascii="GHEA Grapalat" w:hAnsi="GHEA Grapalat"/>
                <w:sz w:val="14"/>
                <w:szCs w:val="16"/>
              </w:rPr>
              <w:t>г., по месяцам, в том числе</w:t>
            </w:r>
            <w:r w:rsidRPr="00685FDC">
              <w:rPr>
                <w:rStyle w:val="af6"/>
                <w:rFonts w:ascii="GHEA Grapalat" w:hAnsi="GHEA Grapalat"/>
                <w:sz w:val="14"/>
                <w:szCs w:val="16"/>
              </w:rPr>
              <w:footnoteReference w:customMarkFollows="1" w:id="30"/>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2C0E54"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2C0E54" w:rsidP="003D2146">
            <w:pPr>
              <w:widowControl w:val="0"/>
              <w:spacing w:after="120"/>
              <w:jc w:val="center"/>
              <w:rPr>
                <w:rFonts w:ascii="GHEA Grapalat" w:hAnsi="GHEA Grapalat"/>
                <w:sz w:val="14"/>
                <w:szCs w:val="16"/>
              </w:rPr>
            </w:pPr>
            <w:r>
              <w:rPr>
                <w:rFonts w:ascii="GHEA Grapalat" w:hAnsi="GHEA Grapalat"/>
                <w:sz w:val="14"/>
                <w:szCs w:val="16"/>
              </w:rPr>
              <w:t>1</w:t>
            </w:r>
          </w:p>
        </w:tc>
        <w:tc>
          <w:tcPr>
            <w:tcW w:w="1238" w:type="dxa"/>
          </w:tcPr>
          <w:p w:rsidR="00BB28C8" w:rsidRPr="00685FDC" w:rsidRDefault="002C0E54" w:rsidP="003D2146">
            <w:pPr>
              <w:widowControl w:val="0"/>
              <w:spacing w:after="120"/>
              <w:jc w:val="center"/>
              <w:rPr>
                <w:rFonts w:ascii="GHEA Grapalat" w:hAnsi="GHEA Grapalat"/>
                <w:sz w:val="14"/>
                <w:szCs w:val="16"/>
              </w:rPr>
            </w:pPr>
            <w:r>
              <w:t>45221142</w:t>
            </w:r>
          </w:p>
        </w:tc>
        <w:tc>
          <w:tcPr>
            <w:tcW w:w="1019" w:type="dxa"/>
          </w:tcPr>
          <w:p w:rsidR="00BB28C8" w:rsidRPr="00685FDC" w:rsidRDefault="002C0E54" w:rsidP="003D2146">
            <w:pPr>
              <w:widowControl w:val="0"/>
              <w:spacing w:after="120"/>
              <w:jc w:val="center"/>
              <w:rPr>
                <w:rFonts w:ascii="GHEA Grapalat" w:hAnsi="GHEA Grapalat"/>
                <w:sz w:val="14"/>
                <w:szCs w:val="16"/>
              </w:rPr>
            </w:pPr>
            <w:r w:rsidRPr="00D9263B">
              <w:rPr>
                <w:rFonts w:ascii="GHEA Grapalat" w:hAnsi="GHEA Grapalat"/>
                <w:sz w:val="20"/>
                <w:szCs w:val="20"/>
              </w:rPr>
              <w:t>текущие ремонтные работы</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2C0E54" w:rsidP="003D2146">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00BB28C8" w:rsidRPr="00685FDC">
              <w:rPr>
                <w:rFonts w:ascii="GHEA Grapalat" w:hAnsi="GHEA Grapalat"/>
                <w:sz w:val="14"/>
                <w:szCs w:val="16"/>
              </w:rPr>
              <w:t>%</w:t>
            </w:r>
          </w:p>
        </w:tc>
        <w:tc>
          <w:tcPr>
            <w:tcW w:w="581" w:type="dxa"/>
            <w:vAlign w:val="center"/>
          </w:tcPr>
          <w:p w:rsidR="00BB28C8" w:rsidRPr="00685FDC" w:rsidRDefault="002C0E54" w:rsidP="003D2146">
            <w:pPr>
              <w:widowControl w:val="0"/>
              <w:spacing w:after="120"/>
              <w:ind w:left="-95" w:right="-88"/>
              <w:jc w:val="center"/>
              <w:rPr>
                <w:rFonts w:ascii="GHEA Grapalat" w:hAnsi="GHEA Grapalat"/>
                <w:b/>
                <w:sz w:val="14"/>
                <w:szCs w:val="16"/>
              </w:rPr>
            </w:pPr>
            <w:r>
              <w:rPr>
                <w:rFonts w:ascii="GHEA Grapalat" w:hAnsi="GHEA Grapalat"/>
                <w:sz w:val="14"/>
                <w:szCs w:val="16"/>
              </w:rPr>
              <w:t>100</w:t>
            </w:r>
            <w:r w:rsidR="00BB28C8" w:rsidRPr="00685FDC">
              <w:rPr>
                <w:rFonts w:ascii="GHEA Grapalat" w:hAnsi="GHEA Grapalat"/>
                <w:sz w:val="14"/>
                <w:szCs w:val="16"/>
              </w:rPr>
              <w:t xml:space="preserve"> %</w:t>
            </w:r>
          </w:p>
        </w:tc>
      </w:tr>
    </w:tbl>
    <w:p w:rsidR="00BB28C8" w:rsidRPr="002C0E54" w:rsidRDefault="00BB28C8" w:rsidP="00BB28C8">
      <w:pPr>
        <w:widowControl w:val="0"/>
        <w:spacing w:after="160" w:line="360" w:lineRule="auto"/>
        <w:jc w:val="both"/>
        <w:rPr>
          <w:rFonts w:ascii="GHEA Grapalat" w:hAnsi="GHEA Grapalat" w:cs="Sylfaen"/>
          <w:i/>
        </w:rPr>
      </w:pPr>
    </w:p>
    <w:tbl>
      <w:tblPr>
        <w:tblW w:w="10490" w:type="dxa"/>
        <w:jc w:val="center"/>
        <w:tblLayout w:type="fixed"/>
        <w:tblLook w:val="0000" w:firstRow="0" w:lastRow="0" w:firstColumn="0" w:lastColumn="0" w:noHBand="0" w:noVBand="0"/>
      </w:tblPr>
      <w:tblGrid>
        <w:gridCol w:w="5387"/>
        <w:gridCol w:w="760"/>
        <w:gridCol w:w="4343"/>
      </w:tblGrid>
      <w:tr w:rsidR="00BB28C8" w:rsidRPr="009F3DC7" w:rsidTr="00723316">
        <w:trPr>
          <w:jc w:val="center"/>
        </w:trPr>
        <w:tc>
          <w:tcPr>
            <w:tcW w:w="5387" w:type="dxa"/>
          </w:tcPr>
          <w:p w:rsidR="00BB28C8" w:rsidRPr="002C0E54" w:rsidRDefault="00BB28C8" w:rsidP="002C0E54">
            <w:pPr>
              <w:widowControl w:val="0"/>
              <w:spacing w:after="160"/>
              <w:jc w:val="center"/>
              <w:rPr>
                <w:rFonts w:ascii="GHEA Grapalat" w:hAnsi="GHEA Grapalat"/>
                <w:b/>
                <w:sz w:val="20"/>
                <w:szCs w:val="20"/>
              </w:rPr>
            </w:pPr>
            <w:r w:rsidRPr="002C0E54">
              <w:rPr>
                <w:rFonts w:ascii="GHEA Grapalat" w:hAnsi="GHEA Grapalat"/>
                <w:b/>
                <w:sz w:val="20"/>
                <w:szCs w:val="20"/>
              </w:rPr>
              <w:t>ЗАКАЗЧИК</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«Ведийская общественная библиотека»</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Адрес: ул. Пушкина, 14/1, г. Веди</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Банк: Вединский филиал ОАО «АКБА БАНК»</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 xml:space="preserve"> 220121660074000</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 xml:space="preserve"> 04108595</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Тел.: (060)88-11-11 (доб. 036)</w:t>
            </w:r>
          </w:p>
          <w:p w:rsidR="00723316" w:rsidRPr="002C0E54" w:rsidRDefault="00723316" w:rsidP="002C0E54">
            <w:pPr>
              <w:widowControl w:val="0"/>
              <w:spacing w:after="160"/>
              <w:jc w:val="center"/>
              <w:rPr>
                <w:rFonts w:ascii="GHEA Grapalat" w:hAnsi="GHEA Grapalat"/>
                <w:b/>
                <w:sz w:val="20"/>
                <w:szCs w:val="20"/>
              </w:rPr>
            </w:pPr>
            <w:r w:rsidRPr="002C0E54">
              <w:rPr>
                <w:rFonts w:ascii="GHEA Grapalat" w:hAnsi="GHEA Grapalat"/>
                <w:b/>
                <w:sz w:val="20"/>
                <w:szCs w:val="20"/>
              </w:rPr>
              <w:t>Электронная почта: vedigradaran@mail.ru</w:t>
            </w:r>
          </w:p>
          <w:p w:rsidR="00723316" w:rsidRPr="002C0E54" w:rsidRDefault="00723316" w:rsidP="002C0E54">
            <w:pPr>
              <w:widowControl w:val="0"/>
              <w:spacing w:after="160"/>
              <w:jc w:val="center"/>
              <w:rPr>
                <w:rFonts w:ascii="GHEA Grapalat" w:hAnsi="GHEA Grapalat" w:cs="Sylfaen"/>
                <w:b/>
                <w:bCs/>
                <w:sz w:val="20"/>
                <w:szCs w:val="20"/>
              </w:rPr>
            </w:pPr>
          </w:p>
          <w:p w:rsidR="00BB28C8" w:rsidRPr="002C0E54" w:rsidRDefault="00BB28C8" w:rsidP="002C0E54">
            <w:pPr>
              <w:widowControl w:val="0"/>
              <w:spacing w:after="160"/>
              <w:jc w:val="center"/>
              <w:rPr>
                <w:rFonts w:ascii="GHEA Grapalat" w:hAnsi="GHEA Grapalat"/>
                <w:sz w:val="20"/>
                <w:szCs w:val="20"/>
              </w:rPr>
            </w:pPr>
            <w:r w:rsidRPr="002C0E54">
              <w:rPr>
                <w:rFonts w:ascii="GHEA Grapalat" w:hAnsi="GHEA Grapalat"/>
                <w:sz w:val="20"/>
                <w:szCs w:val="20"/>
              </w:rPr>
              <w:lastRenderedPageBreak/>
              <w:t>______________________</w:t>
            </w:r>
          </w:p>
          <w:p w:rsidR="00BB28C8" w:rsidRPr="002C0E54" w:rsidRDefault="00BB28C8" w:rsidP="002C0E54">
            <w:pPr>
              <w:widowControl w:val="0"/>
              <w:spacing w:after="160"/>
              <w:jc w:val="center"/>
              <w:rPr>
                <w:rFonts w:ascii="GHEA Grapalat" w:hAnsi="GHEA Grapalat"/>
                <w:sz w:val="20"/>
                <w:szCs w:val="20"/>
              </w:rPr>
            </w:pPr>
            <w:r w:rsidRPr="002C0E54">
              <w:rPr>
                <w:rFonts w:ascii="GHEA Grapalat" w:hAnsi="GHEA Grapalat"/>
                <w:sz w:val="20"/>
                <w:szCs w:val="20"/>
              </w:rPr>
              <w:t>/подпись/</w:t>
            </w:r>
          </w:p>
          <w:p w:rsidR="00BB28C8" w:rsidRPr="002C0E54" w:rsidRDefault="00BB28C8" w:rsidP="002C0E54">
            <w:pPr>
              <w:widowControl w:val="0"/>
              <w:spacing w:after="160"/>
              <w:jc w:val="center"/>
              <w:rPr>
                <w:rFonts w:ascii="GHEA Grapalat" w:hAnsi="GHEA Grapalat"/>
                <w:sz w:val="20"/>
                <w:szCs w:val="20"/>
              </w:rPr>
            </w:pPr>
            <w:r w:rsidRPr="002C0E54">
              <w:rPr>
                <w:rFonts w:ascii="GHEA Grapalat" w:hAnsi="GHEA Grapalat"/>
                <w:sz w:val="20"/>
                <w:szCs w:val="20"/>
              </w:rPr>
              <w:t>М. П.</w:t>
            </w:r>
          </w:p>
        </w:tc>
        <w:tc>
          <w:tcPr>
            <w:tcW w:w="760" w:type="dxa"/>
          </w:tcPr>
          <w:p w:rsidR="00BB28C8" w:rsidRPr="002C0E54" w:rsidRDefault="00BB28C8" w:rsidP="002C0E54">
            <w:pPr>
              <w:widowControl w:val="0"/>
              <w:spacing w:after="160"/>
              <w:jc w:val="center"/>
              <w:rPr>
                <w:rFonts w:ascii="GHEA Grapalat" w:hAnsi="GHEA Grapalat"/>
                <w:sz w:val="20"/>
                <w:szCs w:val="20"/>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aff3"/>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aff3"/>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0A0" w:rsidRDefault="003370A0">
      <w:r>
        <w:separator/>
      </w:r>
    </w:p>
  </w:endnote>
  <w:endnote w:type="continuationSeparator" w:id="0">
    <w:p w:rsidR="003370A0" w:rsidRDefault="0033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723316" w:rsidRPr="003E450C" w:rsidRDefault="0072331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C586D">
          <w:rPr>
            <w:rFonts w:ascii="GHEA Grapalat" w:hAnsi="GHEA Grapalat"/>
            <w:noProof/>
            <w:sz w:val="24"/>
            <w:szCs w:val="24"/>
          </w:rPr>
          <w:t>80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0A0" w:rsidRDefault="003370A0">
      <w:r>
        <w:separator/>
      </w:r>
    </w:p>
  </w:footnote>
  <w:footnote w:type="continuationSeparator" w:id="0">
    <w:p w:rsidR="003370A0" w:rsidRDefault="003370A0">
      <w:r>
        <w:continuationSeparator/>
      </w:r>
    </w:p>
  </w:footnote>
  <w:footnote w:id="1">
    <w:p w:rsidR="00723316" w:rsidRPr="00793343" w:rsidRDefault="00723316"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723316" w:rsidRPr="008842CE" w:rsidRDefault="00723316"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723316" w:rsidRPr="00CD6B60" w:rsidRDefault="0072331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23316" w:rsidRPr="00CD6B60" w:rsidRDefault="00723316"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23316" w:rsidRPr="002E4BC5" w:rsidRDefault="00723316"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23316" w:rsidRPr="003F2273" w:rsidRDefault="00723316"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723316" w:rsidRDefault="00723316"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23316" w:rsidRPr="00831D6D" w:rsidRDefault="0072331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723316" w:rsidRPr="00831D6D" w:rsidRDefault="00723316"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5">
    <w:p w:rsidR="00723316" w:rsidRPr="00C24DBE" w:rsidRDefault="00723316"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723316" w:rsidRPr="00365501" w:rsidRDefault="00723316" w:rsidP="00AF1F59">
      <w:pPr>
        <w:pStyle w:val="af2"/>
        <w:jc w:val="both"/>
        <w:rPr>
          <w:rFonts w:asciiTheme="minorHAnsi" w:hAnsiTheme="minorHAnsi"/>
        </w:rPr>
      </w:pPr>
    </w:p>
    <w:p w:rsidR="00723316" w:rsidRPr="00D3436F" w:rsidRDefault="00723316"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23316" w:rsidRPr="000811C1" w:rsidRDefault="00723316">
      <w:pPr>
        <w:pStyle w:val="af2"/>
        <w:rPr>
          <w:rFonts w:asciiTheme="minorHAnsi" w:hAnsiTheme="minorHAnsi"/>
        </w:rPr>
      </w:pPr>
    </w:p>
  </w:footnote>
  <w:footnote w:id="6">
    <w:p w:rsidR="00723316" w:rsidRPr="00810F23" w:rsidRDefault="00723316">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723316" w:rsidRPr="00FE2AA4" w:rsidRDefault="0072331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723316" w:rsidRPr="008842CE" w:rsidRDefault="0072331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23316" w:rsidRPr="000811C1" w:rsidRDefault="00723316">
      <w:pPr>
        <w:pStyle w:val="af2"/>
        <w:rPr>
          <w:lang w:val="af-ZA"/>
        </w:rPr>
      </w:pPr>
    </w:p>
  </w:footnote>
  <w:footnote w:id="9">
    <w:p w:rsidR="00723316" w:rsidRPr="00F41D1E" w:rsidRDefault="00723316"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23316" w:rsidRPr="00F41D1E" w:rsidRDefault="00723316"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23316" w:rsidRPr="00F41D1E" w:rsidRDefault="00723316"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723316" w:rsidRPr="00791FCA" w:rsidRDefault="00723316" w:rsidP="00C457A7">
      <w:pPr>
        <w:pStyle w:val="af2"/>
        <w:jc w:val="both"/>
        <w:rPr>
          <w:rFonts w:asciiTheme="minorHAnsi" w:hAnsiTheme="minorHAnsi"/>
          <w:i/>
        </w:rPr>
      </w:pPr>
    </w:p>
    <w:p w:rsidR="00723316" w:rsidRPr="00D44813" w:rsidRDefault="00723316"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723316" w:rsidRPr="00D44813" w:rsidRDefault="00723316"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723316" w:rsidRPr="00D44813" w:rsidRDefault="00723316"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723316" w:rsidRDefault="00723316"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723316" w:rsidRPr="00D44813" w:rsidRDefault="00723316" w:rsidP="00C457A7">
      <w:pPr>
        <w:pStyle w:val="af2"/>
        <w:jc w:val="both"/>
        <w:rPr>
          <w:rFonts w:asciiTheme="minorHAnsi" w:hAnsiTheme="minorHAnsi"/>
          <w:i/>
        </w:rPr>
      </w:pPr>
    </w:p>
    <w:p w:rsidR="00723316" w:rsidRDefault="00723316" w:rsidP="00C67FAB">
      <w:pPr>
        <w:pStyle w:val="af2"/>
        <w:jc w:val="both"/>
        <w:rPr>
          <w:rFonts w:asciiTheme="minorHAnsi" w:hAnsiTheme="minorHAnsi"/>
        </w:rPr>
      </w:pPr>
    </w:p>
    <w:p w:rsidR="00723316" w:rsidRPr="002B487D" w:rsidRDefault="00723316" w:rsidP="00C67FAB">
      <w:pPr>
        <w:pStyle w:val="af2"/>
        <w:jc w:val="both"/>
        <w:rPr>
          <w:ins w:id="2" w:author="Vardan" w:date="2020-06-03T18:23:00Z"/>
          <w:rFonts w:asciiTheme="minorHAnsi" w:hAnsiTheme="minorHAnsi"/>
          <w:i/>
        </w:rPr>
      </w:pPr>
      <w:r w:rsidRPr="002B487D">
        <w:rPr>
          <w:rFonts w:asciiTheme="minorHAnsi" w:hAnsiTheme="minorHAnsi"/>
          <w:i/>
        </w:rPr>
        <w:t>12 Если:</w:t>
      </w:r>
    </w:p>
    <w:p w:rsidR="00723316" w:rsidRPr="002B487D" w:rsidRDefault="00723316"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723316" w:rsidRPr="002B487D" w:rsidRDefault="00723316"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723316" w:rsidRPr="002B487D" w:rsidRDefault="00723316" w:rsidP="00C67FAB">
      <w:pPr>
        <w:pStyle w:val="af2"/>
        <w:jc w:val="both"/>
        <w:rPr>
          <w:rFonts w:asciiTheme="minorHAnsi" w:hAnsiTheme="minorHAnsi"/>
          <w:i/>
        </w:rPr>
      </w:pPr>
    </w:p>
  </w:footnote>
  <w:footnote w:id="10">
    <w:p w:rsidR="00723316" w:rsidRPr="002B487D" w:rsidRDefault="00723316"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1">
    <w:p w:rsidR="00723316" w:rsidRPr="008E4439" w:rsidRDefault="00723316"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723316" w:rsidRPr="000811C1" w:rsidRDefault="00723316" w:rsidP="0027573B">
      <w:pPr>
        <w:pStyle w:val="af2"/>
        <w:rPr>
          <w:rFonts w:ascii="Sylfaen" w:hAnsi="Sylfaen"/>
          <w:sz w:val="18"/>
          <w:szCs w:val="18"/>
        </w:rPr>
      </w:pPr>
    </w:p>
  </w:footnote>
  <w:footnote w:id="12">
    <w:p w:rsidR="00723316" w:rsidRPr="00A31673" w:rsidRDefault="0072331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723316" w:rsidRPr="00810F23" w:rsidRDefault="00723316"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723316" w:rsidRPr="005F2C25" w:rsidRDefault="00723316">
      <w:pPr>
        <w:pStyle w:val="af2"/>
        <w:rPr>
          <w:rFonts w:ascii="Times New Roman" w:hAnsi="Times New Roman"/>
        </w:rPr>
      </w:pPr>
    </w:p>
  </w:footnote>
  <w:footnote w:id="14">
    <w:p w:rsidR="00723316" w:rsidRDefault="00723316" w:rsidP="006B3E56">
      <w:pPr>
        <w:jc w:val="both"/>
      </w:pPr>
    </w:p>
    <w:p w:rsidR="00723316" w:rsidRPr="00FC561F" w:rsidRDefault="00723316" w:rsidP="006B3E56">
      <w:pPr>
        <w:jc w:val="both"/>
        <w:rPr>
          <w:rFonts w:ascii="GHEA Grapalat" w:hAnsi="GHEA Grapalat"/>
          <w:i/>
          <w:sz w:val="20"/>
          <w:szCs w:val="20"/>
        </w:rPr>
      </w:pPr>
    </w:p>
    <w:p w:rsidR="00723316" w:rsidRDefault="00723316"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723316" w:rsidRPr="00E7182E" w:rsidRDefault="00723316"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723316" w:rsidRPr="007D41A3" w:rsidRDefault="0072331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23316" w:rsidRPr="001849D9" w:rsidRDefault="00723316"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723316" w:rsidRPr="001849D9" w:rsidRDefault="00723316" w:rsidP="006B3E56">
      <w:pPr>
        <w:pStyle w:val="af2"/>
        <w:rPr>
          <w:rFonts w:asciiTheme="minorHAnsi" w:hAnsiTheme="minorHAnsi"/>
          <w:i/>
          <w:lang w:val="af-ZA"/>
        </w:rPr>
      </w:pPr>
    </w:p>
  </w:footnote>
  <w:footnote w:id="15">
    <w:p w:rsidR="00723316" w:rsidRPr="00990559" w:rsidRDefault="00723316">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723316" w:rsidRPr="00D3436F" w:rsidRDefault="0072331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723316" w:rsidRPr="00D3436F" w:rsidRDefault="00723316">
      <w:pPr>
        <w:pStyle w:val="af2"/>
        <w:rPr>
          <w:lang w:val="es-ES"/>
        </w:rPr>
      </w:pPr>
    </w:p>
  </w:footnote>
  <w:footnote w:id="17">
    <w:p w:rsidR="00723316" w:rsidRPr="008842CE" w:rsidRDefault="00723316" w:rsidP="003D2FE2">
      <w:pPr>
        <w:pStyle w:val="af2"/>
        <w:jc w:val="both"/>
      </w:pPr>
    </w:p>
  </w:footnote>
  <w:footnote w:id="18">
    <w:p w:rsidR="00723316" w:rsidRPr="008842CE" w:rsidRDefault="00723316" w:rsidP="000A214C">
      <w:pPr>
        <w:pStyle w:val="af2"/>
        <w:jc w:val="both"/>
      </w:pPr>
    </w:p>
  </w:footnote>
  <w:footnote w:id="19">
    <w:p w:rsidR="00723316" w:rsidRPr="00124BE9" w:rsidRDefault="00723316"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723316" w:rsidRPr="00124BE9" w:rsidRDefault="00723316" w:rsidP="00BB28C8">
      <w:pPr>
        <w:pStyle w:val="af2"/>
        <w:widowControl w:val="0"/>
        <w:jc w:val="both"/>
        <w:rPr>
          <w:rFonts w:ascii="GHEA Grapalat" w:hAnsi="GHEA Grapalat"/>
          <w:lang w:val="hy-AM"/>
        </w:rPr>
      </w:pPr>
    </w:p>
  </w:footnote>
  <w:footnote w:id="20">
    <w:p w:rsidR="00723316" w:rsidRPr="00124BE9" w:rsidRDefault="00723316"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723316" w:rsidRDefault="00723316"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723316" w:rsidRPr="00124BE9" w:rsidRDefault="00723316"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723316" w:rsidRPr="00124BE9" w:rsidRDefault="00723316" w:rsidP="00BB28C8">
      <w:pPr>
        <w:pStyle w:val="af2"/>
        <w:widowControl w:val="0"/>
        <w:jc w:val="both"/>
        <w:rPr>
          <w:rFonts w:ascii="GHEA Grapalat" w:hAnsi="GHEA Grapalat"/>
          <w:lang w:val="hy-AM"/>
        </w:rPr>
      </w:pPr>
    </w:p>
  </w:footnote>
  <w:footnote w:id="22">
    <w:p w:rsidR="00723316" w:rsidRDefault="00723316"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723316" w:rsidRPr="00EB336B" w:rsidRDefault="00723316"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723316" w:rsidRPr="00124BE9" w:rsidRDefault="00723316" w:rsidP="00BB28C8">
      <w:pPr>
        <w:pStyle w:val="af2"/>
        <w:widowControl w:val="0"/>
        <w:jc w:val="both"/>
        <w:rPr>
          <w:rFonts w:ascii="GHEA Grapalat" w:hAnsi="GHEA Grapalat"/>
          <w:lang w:val="hy-AM"/>
        </w:rPr>
      </w:pPr>
    </w:p>
  </w:footnote>
  <w:footnote w:id="23">
    <w:p w:rsidR="00723316" w:rsidRDefault="00723316"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723316" w:rsidRPr="00124BE9" w:rsidRDefault="00723316"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4">
    <w:p w:rsidR="00723316" w:rsidRPr="00AC7DC5" w:rsidRDefault="00723316"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723316" w:rsidRPr="00552088" w:rsidRDefault="00723316"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23316" w:rsidRPr="004078D0" w:rsidRDefault="00723316" w:rsidP="00BB28C8">
      <w:pPr>
        <w:pStyle w:val="af2"/>
        <w:widowControl w:val="0"/>
        <w:jc w:val="both"/>
        <w:rPr>
          <w:rFonts w:ascii="GHEA Grapalat" w:hAnsi="GHEA Grapalat"/>
          <w:sz w:val="2"/>
          <w:szCs w:val="2"/>
          <w:lang w:val="hy-AM"/>
        </w:rPr>
      </w:pPr>
    </w:p>
    <w:p w:rsidR="00723316" w:rsidRPr="004078D0" w:rsidRDefault="00723316" w:rsidP="00BB28C8">
      <w:pPr>
        <w:pStyle w:val="af2"/>
        <w:widowControl w:val="0"/>
        <w:jc w:val="both"/>
        <w:rPr>
          <w:rFonts w:ascii="GHEA Grapalat" w:hAnsi="GHEA Grapalat"/>
          <w:sz w:val="2"/>
          <w:szCs w:val="2"/>
          <w:lang w:val="hy-AM"/>
        </w:rPr>
      </w:pPr>
    </w:p>
  </w:footnote>
  <w:footnote w:id="25">
    <w:p w:rsidR="00723316" w:rsidRDefault="00723316"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723316" w:rsidRPr="00124BE9" w:rsidRDefault="00723316"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6">
    <w:p w:rsidR="00723316" w:rsidRPr="00124BE9" w:rsidRDefault="00723316"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723316" w:rsidRPr="00124BE9" w:rsidRDefault="00723316"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23316" w:rsidRPr="001C4E24" w:rsidRDefault="00723316" w:rsidP="00BB28C8">
      <w:pPr>
        <w:pStyle w:val="af2"/>
        <w:rPr>
          <w:lang w:val="hy-AM"/>
        </w:rPr>
      </w:pPr>
    </w:p>
  </w:footnote>
  <w:footnote w:id="28">
    <w:p w:rsidR="00723316" w:rsidRPr="00124BE9" w:rsidRDefault="00723316"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2"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723316" w:rsidRPr="00124BE9" w:rsidRDefault="00723316" w:rsidP="00BB28C8">
      <w:pPr>
        <w:pStyle w:val="af2"/>
        <w:widowControl w:val="0"/>
      </w:pPr>
      <w:r w:rsidRPr="00124BE9">
        <w:rPr>
          <w:rFonts w:ascii="GHEA Grapalat" w:hAnsi="GHEA Grapalat"/>
          <w:i/>
        </w:rPr>
        <w:t>.</w:t>
      </w:r>
    </w:p>
  </w:footnote>
  <w:footnote w:id="29">
    <w:p w:rsidR="00723316" w:rsidRPr="00124BE9" w:rsidRDefault="00723316"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723316" w:rsidRPr="00124BE9" w:rsidRDefault="00723316"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964"/>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0E54"/>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0A0"/>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1E81"/>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586D"/>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316"/>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186"/>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63B"/>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igradar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03FB8-DFC2-41D2-BFA1-A825D02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2709</TotalTime>
  <Pages>110</Pages>
  <Words>22030</Words>
  <Characters>125571</Characters>
  <Application>Microsoft Office Word</Application>
  <DocSecurity>0</DocSecurity>
  <Lines>1046</Lines>
  <Paragraphs>294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147307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1713</cp:revision>
  <cp:lastPrinted>2018-02-16T07:12:00Z</cp:lastPrinted>
  <dcterms:created xsi:type="dcterms:W3CDTF">2019-10-28T07:04:00Z</dcterms:created>
  <dcterms:modified xsi:type="dcterms:W3CDTF">2025-11-04T07:08:00Z</dcterms:modified>
</cp:coreProperties>
</file>